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F41" w:rsidRPr="00BB4886" w:rsidRDefault="008C5F41" w:rsidP="008C5F41">
      <w:pPr>
        <w:jc w:val="center"/>
        <w:rPr>
          <w:rFonts w:ascii="Nikosh" w:hAnsi="Nikosh" w:cs="Nikosh"/>
          <w:b/>
          <w:bCs/>
          <w:sz w:val="32"/>
          <w:szCs w:val="32"/>
          <w:u w:val="single"/>
        </w:rPr>
      </w:pPr>
      <w:r w:rsidRPr="00BB4886">
        <w:rPr>
          <w:rFonts w:ascii="Nikosh" w:eastAsia="NikoshBAN" w:hAnsi="Nikosh" w:cs="Nikosh"/>
          <w:b/>
          <w:bCs/>
          <w:sz w:val="32"/>
          <w:szCs w:val="32"/>
          <w:u w:val="single"/>
          <w:cs/>
          <w:lang w:bidi="bn-BD"/>
        </w:rPr>
        <w:t>১। ছক: ‘‘ক’’ সক্রিয় নিবন্ধিত স্বেচ্ছাসেবী সংস্থার তালিকা</w:t>
      </w:r>
    </w:p>
    <w:p w:rsidR="008C5F41" w:rsidRPr="00BB4886" w:rsidRDefault="008C5F41" w:rsidP="008C5F41">
      <w:pPr>
        <w:rPr>
          <w:rFonts w:ascii="Nikosh" w:hAnsi="Nikosh" w:cs="Nikosh"/>
        </w:rPr>
      </w:pPr>
      <w:r w:rsidRPr="00BB4886">
        <w:rPr>
          <w:rFonts w:ascii="Nikosh" w:eastAsia="NikoshBAN" w:hAnsi="Nikosh" w:cs="Nikosh"/>
          <w:cs/>
          <w:lang w:bidi="bn-BD"/>
        </w:rPr>
        <w:t>উপজেলা : পিরোজপুর সদর, জেলা: পিরোজপুর।</w:t>
      </w:r>
    </w:p>
    <w:tbl>
      <w:tblPr>
        <w:tblW w:w="15324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"/>
        <w:gridCol w:w="1352"/>
        <w:gridCol w:w="1232"/>
        <w:gridCol w:w="26"/>
        <w:gridCol w:w="3417"/>
        <w:gridCol w:w="1423"/>
        <w:gridCol w:w="22"/>
        <w:gridCol w:w="2248"/>
        <w:gridCol w:w="1261"/>
        <w:gridCol w:w="1020"/>
        <w:gridCol w:w="149"/>
        <w:gridCol w:w="8"/>
        <w:gridCol w:w="262"/>
        <w:gridCol w:w="15"/>
        <w:gridCol w:w="1147"/>
        <w:gridCol w:w="101"/>
        <w:gridCol w:w="336"/>
        <w:gridCol w:w="19"/>
        <w:gridCol w:w="1084"/>
        <w:gridCol w:w="22"/>
        <w:gridCol w:w="146"/>
        <w:gridCol w:w="17"/>
      </w:tblGrid>
      <w:tr w:rsidR="008C5F41" w:rsidRPr="00BB4886" w:rsidTr="00AB5B98">
        <w:tc>
          <w:tcPr>
            <w:tcW w:w="1369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ক্র: নং</w:t>
            </w: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উপজেলা/শহর সমাজসেবা কার্যালয়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সংস্থার নাম ও ঠিকানা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প্রধান প্রধান কর্মসুচি/কার্যক্রমের নাম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 কিনা?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কার্যালয় নিজস্ব/ভাড়া করা হলে (নিজস্ব হলে জমির পরিমান)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মমত্মব্য</w:t>
            </w: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</w:t>
            </w: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২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৩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৪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৬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৭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৮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৯</w:t>
            </w: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FF0000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color w:val="FF0000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color w:val="FF0000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color w:val="FF0000"/>
                <w:sz w:val="20"/>
                <w:szCs w:val="20"/>
                <w:cs/>
                <w:lang w:bidi="bn-BD"/>
              </w:rPr>
              <w:t xml:space="preserve">তেজদাস কাঠী জনকল্যাণ যুব সমিতি, গ্রাম- তেজদাসকাঠী, পোঃ খলিশা, পিরোজপুর সদর,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color w:val="FF0000"/>
                <w:sz w:val="20"/>
                <w:szCs w:val="20"/>
                <w:cs/>
                <w:lang w:bidi="bn-BD"/>
              </w:rPr>
              <w:t>বরি- ১১১৭/৬৩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color w:val="FF0000"/>
                <w:sz w:val="20"/>
                <w:szCs w:val="20"/>
                <w:cs/>
                <w:lang w:bidi="bn-BD"/>
              </w:rPr>
              <w:t xml:space="preserve"> তাং-০৫/১২/৬৩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উপজেলা ব্যাপী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মৎস চাষ, বৃক্ষরোপন, ক্রীড়া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হুলারহাট সপ্তগ্রাম সমাজকল্যান সমিতি, হুলারহাট,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বরি- ১৪২৯/৬৪,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 তাং-১২/০৯/৬৪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উপজেলা ব্যাপী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মৎস চাষ ও বৃক্ষরোপন ও ক্রীড়া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সারিকতলা ডুমুরতলা পল্লী উন্নয়ন সমিতি, সারিকতলা, পিরোজপুর সদর, পিরোজপর।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১৪৫৩/৬৪,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 তাং-৩০/০৯/৬৪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১। যুব কল্যাণ ২।সামাজিক অসমর্থ ব্যক্তিদের কল্যাণ ৩।সামাজিক শিক্ষা, ৪। বয়স্কদের শিক্ষা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১০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কুমারী চিড়া জাগরণ সংঘ, গ্রামঃ কুমারী চিড়া, পোঃ জুজখোলা, পিরোজপুর সদর,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বরি- ৩২০/৮১,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তাং-১২/১/৮১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দারিদ্র বিমোচন,বয়স্ক শিক্ষা, মাদক বিরোধী প্রচারাভিযান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১৬/০৭/০৩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কলাখালী যুব সংঘ, গ্রাম+ডাকঃ কলাখালী, পিরোজপুর সদর,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৪০/৮৭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তাং-০১/০৩/৮৭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১। যুব কল্যাণ ২।সামাজিক অসমর্থ ব্যক্তিদের কল্যাণ ৩।সামাজিক শিক্ষা, ৪। বয়স্কদের শিক্ষা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১৫/০৮/০৯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মৎস্য জীবি সমাজকল্যাণ সমিতি, গ্রাম- বাদুরা, পোঃ পাড়েরহাট, পিরোজপুর সদর,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পিরোজ-৯০/৯০,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২৪/৯/৯০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উপজেলা ব্যাপী  মৎস চাষ ও বৃক্ষরোপন ও ক্রীড়া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০৭/০৪/১৭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প্রাপ্তি ওয়েলফেয়ার ফাউন্ডেশন, গ্রামঃ শংকর পাশা, পাড়েরহাট, পিরোজপুর সদর,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৯০/৯০,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 তাং-২৪/০৯/৯০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 যুব কল্যাণ,সামাজিক অসমর্থ ব্যক্তিদের কল্যাণ, সামাজিক শিক্ষা, বয়স্কদের শিক্ষা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২৫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০৭/০৮/১৭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সকলের জন্য কল্যাণ, গ্রাম-শংকর পাশা, পাড়েরহাট,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পিরোজ-১০৩/৯১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 তাং ০২/০৬/৯১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ক্ষুদ্রঋণ কার্যক্রম, মৎস্য চাষ, নিরক্ষতা দুরীকরণ, মাদক প্রতিরোধ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১৪/৮/১৬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দুর্গাপুর চুঙ্গাপাশা সমাজকল্যাণ সমিতি,গ্রাম-চুঙ্গাপাশা, পোঃ চল্লিশা, পিরোজপুর সদর,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পিরোজ-১১৪/৯২ তাং২৮/১০/৯২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বৃ</w:t>
            </w:r>
            <w:r w:rsidRPr="00BB4886">
              <w:rPr>
                <w:rFonts w:ascii="Nikosh" w:eastAsia="NikoshBAN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রোপন, বয়স্ক শিক্ষা,পরিবার পরিকল্পনা, নির</w:t>
            </w:r>
            <w:r w:rsidRPr="00BB4886">
              <w:rPr>
                <w:rFonts w:ascii="Nikosh" w:eastAsia="NikoshBAN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 দুরীকরণ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বাঁশবাড়িয়া যুব উন্নয়ন সমাজকল্যান সমিতি ও পাঠাগার, বাঁশবাড়ীয়া, পিরোজপুর।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পিরোজ-১২১/৯২,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তাং-৩০/১১/৯২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১। সমাজ বিরোধকিার্যকলাপ থেকে জনগনকে বিরত রাখার জন্য চিত্ত বিনোদনের ব্যবস্থা করা। ২।নারী শিক্ষা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আদর্শ নবীন সেবা সংঘ, গ্রাম+পোঃ পাড়েরহাট, পিরোজপুর সদর,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১৫২/৯৪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তাং-৩০/১১/৯৪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তথ্য পাওয়া যায় নি।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০২/০৩/০৭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আবুল কাশেম যুব সংঘ ও পাঠাগার, গ্রাম- সাইটভাংগা কলবাড়ী ষ্টেশন, পোঃ বাশবাড়ীয়া,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 ১৬৯/৯৬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তাং-২৯/০১/৯৬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১। যুব কল্যাণ ২।সামাজিক অসমর্থ ব্যক্তিদের কল্যাণ ৩।সামাজিক শিক্ষা, 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lastRenderedPageBreak/>
              <w:t>৪। বয়স্কদের শিক্ষা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lastRenderedPageBreak/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আদর্শ যুব সমাজ কল্যান সমিতি, গ্রামঃ চরলখাকাঠী পোঃ হুলারহাট, পিরোজপুর সদর,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২৩১/৯৮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তাং-১৮/০৮/৯৮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। যুব কল্যাণ ২।সামাজিক অসমর্থ ব্যক্তিদের কল্যাণ ৩।সামাজিক শিক্ষা, ৪। বয়স্কদের শিক্ষা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১৬/০১/০৭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উন্মেষ মানব কল্যান সংস্থা, চিথলিয়অ, পাড়েরহাট, পিরোজপুর।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৩৩২/০০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 তাং-২০/০৯/০০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। যুব কল্যাণ ২।সামাজিক অসমর্থ ব্যক্তিদের কল্যাণ ৩।সামাজিক শিক্ষা, ৪। বয়স্কদের শিক্ষা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০২/১১/০৬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রম্নরাল ইকোনোমিক সোসাল সার্ভিস এসোসিয়েশন (রিসা) গ্রামঃ মূলগ্রামহাট, রায়েরকাঠী, পিরোজপুর সদর,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৩৪৬/০০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 তাং-১৯/১১/০০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রয়েল বেঙ্গল ফাউন্ডেশন (আরবিএম), গ্রাম-উঃ মংকরপাশা, পোঃ বাশবাড়িয়া, সদর,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পিরোজ-৩৪৭/০০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তাংঃ ১৯/১১/০০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পরিবেশ র</w:t>
            </w:r>
            <w:r w:rsidRPr="00BB4886">
              <w:rPr>
                <w:rFonts w:ascii="Nikosh" w:eastAsia="NikoshBAN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া ,উন্নয়ন,স্বাস্থ্য সেবা ও পরিবার কল্যাণ,জলবায়ূ পরিবর্তন, নির্বাচন পর্যবে</w:t>
            </w:r>
            <w:r w:rsidRPr="00BB4886">
              <w:rPr>
                <w:rFonts w:ascii="Nikosh" w:eastAsia="NikoshBAN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ন।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১৫/০৯/১৫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উপকুলীয় সাহায্য কর্মসূচী, উদয়কাঠী,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পিরোজ-৩৯০/০১,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২৩/০৮/০১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ইসলামী সমাজকল্যাণ পরিষদ, গ্রাম+পোঃ পাড়েরহাট, পিরোজপুর সদর,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৪০৮/০১,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 তাং-২৬/১১/০১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এ, কে, এম এ আউয়াল ওয়েলফেয়ার ফাউন্ডেশন ও পাঠাগার, গ্রামঃ শংকরপাশা, পোঃ পাড়েরহাট,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৪১৯/০২,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তাং-১৯/০১/০২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১। শিশু কল্যাণ  ২। পরিবার পরিকল্পনা ৩।নারী কল্যাণ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৩০/৪/০৯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খানাকুনিয়ারী বৈশাখী ক্লাব, কদমতলা,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৪২৭/০২,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 তাং-০২/০৩/০২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পল্লী মঙ্গল ফাউন্ডেশন, শংকর পাশা, পাড়েরহাট রোড,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 ৪৪৪/০২,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তাং-৩০/০৫/০২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১। যুব কল্যাণ ২।সামাজিক অসমর্থ ব্যক্তিদের কল্যাণ ৩।সামাজিক শিক্ষা, ৪। আইনিসয়ায়তা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০৪/০৮/১৮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বাদুরা মৎস্য আড়তদার সমাজকল্যাণ সমিতি, গ্রামঃ বাদুরা, পোঃ পাড়েরহাট রোড, সদর,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৪৪৯/০২,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 তাং-১৮/০৬/০২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তথ্য পাওয়া যায় নি।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পশ্চিম চালিতাখালী রজনীগন্ধা যুব সংঘ,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পিরোজ-৪৮৫/০২,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১০/১১/০২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তথ্য পাওয়া যায় নি।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৭৫ নং উত্তর নামাজপুর সঃ প্রাঃ বিদ্যাঃ কল্যাণ সমিতি,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পিরোজ-৫০৮/০৩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তাঃ ২৫/৩/০৩ 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উপজেলা ব্যাপী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ছেলে-মেয়েদের প্রাথমিক শিক্ষা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১১নং পাঁচপাড়া সঃ প্রাঃ বিদ্যাঃ কল্যান সমিতি, সিকদার মল্লিক,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পিরোজ-৫১৪/০৩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 তাং ০১/০৪/০৩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উপজেলা ব্যাপী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ছেলে-মেয়েদের প্রাথমিক শিক্ষা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দক্ষিণ গাবতলী সরকারী প্রাথমিক বিদ্যালয় কল্যাণ সমিতি, ডাকঃ শিকদার মলিস্নক, পিরোজপুর সদর,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৫৯০/০৩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 তাং-২০/১১/০৩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উপজেলা ব্যাপী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ছেলে-মেয়েদের প্রাথমিক শিক্ষা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জুজখোলা ছয় ঘর সমাজ কল্যান রেইন ক্লাব, জুজখোলা, পিরোজপুর সদর, সদর।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৫৯১/০৩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তাং-২৯/১১/০৩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১। যুব কল্যাণ ২।সামাজিক অসমর্থ ব্যক্তিদের কল্যাণ ৩।সামাজিক শিক্ষা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৩০/১২/১৭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৪৫নং ওদনকাঠী সঃ প্রাঃ বিদ্যাঃ কল্যান সমিতি,  রায়েরকাঠী,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পিরোজ-৫৮৮/০৩, তাং১/১১/০৩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উপজেলা ব্যাপী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ছেলে-মেয়েদের প্রাথমিক শিক্ষা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নয়ন যুব ক্লাব ও পাঠাগার, গ্রাম- খাউলবুনিয়া, জুজখোলা, পিরোজপুর সদর,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 ৫৯৫/০৩,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তাং-১১/১২/০৩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তথ্য পাওয়া যায় নি।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৪২নং পান্তডুবি-১, সঃ প্রাঃ বিঃ কল্যান সমিতি, পান্ডাডুবি,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পিরোজ-৫৬১/০৩ তাং২৮/০৭/০৩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উপজেলা ব্যাপী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ছেলে-মেয়েদের প্রাথমিক শিক্ষা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পামত্মাডুবি একতা যুব সংঘ ও পাঠাগার, গ্রামঃ পামত্মাডুবি, পোঃ কলাখালী, পিরোজপুর সদর,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৬২৭/০৪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তাং-০৩/০৭/০৪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যুব কল্যাণ ,সামাজিক অসমর্থ ব্যক্তিদের কল্যাণ,সামাজিক শিক্ষা, বয়স্কদের শিক্ষা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১৮/৮/১৫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বন্ধন সমাজকল্যান সংস্থা, গ্রাম+ডাকঃ কদমতলা,সদর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পিরোজ-৬৯৭/০৬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৭/৬/০৬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১। যুব কল্যাণ ২।সামাজিক অসমর্থ ব্যক্তিদের কল্যাণ ৩।সামাজিক শিক্ষা, ৪। বয়স্কদের শিক্ষ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০৫/০৬/১০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সমতা যুব সমাজকল্যান সংস্থা, গ্রাম-বাইনখালী,পোঃ পাড়েরহাট,সদর, পিরোজপুর।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পিরোজ-৭১৭/০৬,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১৮/১০/০৬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হাস মুরগী পালন, মৎস্য চাষ, নার্সারী, সেলাই প্রশি</w:t>
            </w:r>
            <w:r w:rsidRPr="00BB4886">
              <w:rPr>
                <w:rFonts w:ascii="Nikosh" w:eastAsia="NikoshBAN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২৪/১০/১৬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সেলফ হেলফ অল্টার নেটিভ ডেভলপমেন্ট ইকোনমিক সোসাইটি (স্বদেশ), পামত্মাডুবি, কলাখালী, সদর,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পিরোজ-৭৩১/০৬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২৬/১২/০৬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১। শিশু কল্যাণ। ২।নারী কল্যাণ। ৩।যুব কল্যাণ ৪। চিত্তবিনোদন। ৫।শারিরীক অসমর্থ ব্যক্তিদের কল্যাণ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২৬/১০/১৫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পিরোজপুর জেলা বহুমুখী শ্রমিক কল্যান সমিতি, গ্রাম-চালনা, পোঃ নামাজপুর, সদর,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পিরোজ-৭৩৩/০৬,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২৭/১২/০৬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তথ্য পাওয়া যায় নি।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সেন্টার ফর রম্নরাল পিপলস্ ডেভলপমেন্ট (সিআরপিডি),গ্রাম+পোঃ বাশবাড়িয়া,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পিরোজ-৭৩৪/০৭,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১৬/০১/০৭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১। যুব কল্যাণ ২।সামাজিক অসমর্থ ব্যক্তিদের কল্যাণ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৩।সামাজিক শিক্ষা, ৪। বয়স্কদের শিক্ষা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১০/১১/১৭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চলিশা বহুমুখি কল্যান সমিতি, গ্রাম+পোঃ চলিশা, পিরোজপুর সদর,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পিরোজ-৭৩৬/০৭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১৮/০১/০৭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১। যুব কল্যাণ ২।সামাজিক অসমর্থ ব্যক্তিদের কল্যাণ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৩।সামাজিক শিক্ষা, ৪। বয়স্কদের শিক্ষা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১৫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২১/০৫/১৭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পশ্চিম দুর্গাপুর সমাজকল্যান সংঘ ও সৈয়দা আকলিমা সাত্তার পাঠাগার, দুর্গাপুর,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পিরোজ-৭৪০/০৭,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২৬/০২/০৭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১। যুব কল্যাণ ২।সামাজিক অসমর্থ ব্যক্তিদের কল্যাণ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৩।সামাজিক শিক্ষা, ৪। বয়স্কদের শিক্ষা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নিউ প্রগতি সমাজকল্যান সংস্থা, দঃ গাজীপুর, পাড়েরহাট,সদর, পিরোজপুর।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পিরোজ-৭৪৩/০৭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১৯/০৩/০৭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১। যুব কল্যাণ ২।সামাজিক অসমর্থ ব্যক্তিদের কল্যাণ ৩।সামাজিক শিক্ষা, ৪। বয়স্কদের শিক্ষা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বাংলাদেশ সার্বিক উন্নয়ন সংস্থা, বাদোখালী, পাড়েরহাট,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পিরোজ-৭৫৪/০৭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২৮/৫/০৭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১। শিশু কল্যাণ। ২।নারী কল্যাণ। ৩।যুব কল্যাণ ৪। চিত্তবিনোদন। ৫।শারিরীক অসমর্থ ব্যক্তিদের কল্যাণ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০৫/০৯/১৫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লোকনাথ বাবা সুর্য তরুন সংঘ, গ্রাম-ডেপুলিয়া, পোঃ দুর্গাপুর সদর, পিরোজপুর।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পিরোজ-৭৯২/০৮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২৩/০৩/০৮ইং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১। যুব ও কৃষকদের কল্যাণ।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২। নারী কল্যাণ। ৩।বয়স্কদের জন্য শিক্ষা। ৪। কৃষকদের প্রশিক্ষণ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০৩/০২/০৮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দঃ গাজিপুর আইপিএম কৃষক ক্লাব ও কল্যাণ সমিতি, দঃ গাজিপুর, পাড়েরহাট, সদর,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পিরোজ-৭৯৮/০৮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২৭/০৫/০৮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কৃষি উপকরণ বিতরণ কৃষি উপকরণ বিতরণ, কৃষি শিক্ষা, কৃষকদের প্রশি</w:t>
            </w:r>
            <w:r w:rsidRPr="00BB4886">
              <w:rPr>
                <w:rFonts w:ascii="Nikosh" w:eastAsia="NikoshBAN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দক্ষিণ রাজারকাঠী আই,পি,এম কৃষক ক্লাব, রাজারকাঠী, উদয়কাঠী, সদর,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পিরোজ-৭৯৯/০৮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২৭/০৫/০৮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কৃষি উপকরণ বিতরণ, কৃষি শিক্ষা, কৃষকদের প্রশি</w:t>
            </w:r>
            <w:r w:rsidRPr="00BB4886">
              <w:rPr>
                <w:rFonts w:ascii="Nikosh" w:eastAsia="NikoshBAN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উদয়কাঠী আই,সি,এম কৃষক ক্লাব, গ্রাম+পোঃ উদয়কাঠী, সদর, পিরোজপুর।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পিরোজ-৮০০/০৮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তাং ২৭/০৫/০৮ 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কৃষি উপকরণ বিতরণ, কৃষি শিক্ষা, কৃষকদের প্রশি</w:t>
            </w:r>
            <w:r w:rsidRPr="00BB4886">
              <w:rPr>
                <w:rFonts w:ascii="Nikosh" w:eastAsia="NikoshBAN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পামত্মাডুবি মধ্যপাড়া আই,পি,এম, কৃষক ক্লাব, গ্রাম-পামত্মাডুবি, পোঃ রায়েরকাঠী, সদর,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পিরোজ/৮০১/০৮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২৭/০৫/০৮ ইং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কৃষি উপকরণ বিতরণ কৃষি উপকরণ বিতরণ, কৃষি শিক্ষা, কৃষকদের প্রশি</w:t>
            </w:r>
            <w:r w:rsidRPr="00BB4886">
              <w:rPr>
                <w:rFonts w:ascii="Nikosh" w:eastAsia="NikoshBAN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পশ্চিম শংকরপাশা আই, পি,এম, কৃষক ক্লাব, পশ্চিম শংকরপাশা, পোঃ পারেরহাট, সদর,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পিরোজ/৮০৮/০৮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৩০/০৬/০৮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কৃষি উপকরণ বিতরণ কৃষি উপকরণ বিতরণ, কৃষি শিক্ষা, কৃষকদের প্রশি</w:t>
            </w:r>
            <w:r w:rsidRPr="00BB4886">
              <w:rPr>
                <w:rFonts w:ascii="Nikosh" w:eastAsia="NikoshBAN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দাউদপুর আই,পি,এমকৃষক ক্লাব, দাউদপুর, উদয়কাঠী সদর, পিরোজপুর।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পিরোজ-৮০৯/০৮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 তাং ৩০/০৬/০৮ 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কৃষি উপকরণ বিতরণ কৃষি উপকরণ বিতরণ, কৃষি শিক্ষা, কৃষকদের প্রশি</w:t>
            </w:r>
            <w:r w:rsidRPr="00BB4886">
              <w:rPr>
                <w:rFonts w:ascii="Nikosh" w:eastAsia="NikoshBAN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পাঙ্গাশিয়া আই, পি,এম কৃষক ক্লাব, পাঙ্গাশিয়া, পারেরহাট, সদর,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পিরোজ-৮১০/০৮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৩০/০৬/০৮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কৃষি উপকরণ বিতরণ কৃষি উপকরণ বিতরণ, কৃষি শিক্ষা, কৃষকদের প্রশি</w:t>
            </w:r>
            <w:r w:rsidRPr="00BB4886">
              <w:rPr>
                <w:rFonts w:ascii="Nikosh" w:eastAsia="NikoshBAN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জবর আমল আই, পি,এম কৃষক ক্লাব, জবর আমল, দুর্গাপুর,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পিরোজ-৮১১/০৮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৩০/০৬/০৮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কৃষি উপকরণ বিতরণ কৃষি উপকরণ বিতরণ, কৃষি শিক্ষা, কৃষকদের প্রশি</w:t>
            </w:r>
            <w:r w:rsidRPr="00BB4886">
              <w:rPr>
                <w:rFonts w:ascii="Nikosh" w:eastAsia="NikoshBAN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দক্ষিণ রানীপুর সমাজকল্যাণ সমিতি, রানীপুর, শারিকতলা, সদর,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পিরোজ-৮১৫/০৮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২৮/০৭/০৮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কৃষি উপকরণ বিতরণ কৃষি উপকরণ বিতরণ, কৃষি শিক্ষা, কৃষকদের প্রশি</w:t>
            </w:r>
            <w:r w:rsidRPr="00BB4886">
              <w:rPr>
                <w:rFonts w:ascii="Nikosh" w:eastAsia="NikoshBAN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দেবরকাঠী আই,পি,এম কৃষক ক্লাব, দেবরকাঠী, উদয়কাঠী, সদর,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পিরোজ-৮১৬/০৮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১১/০৮/০৮ ইং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কৃষি উপকরণ বিতরণ কৃষি উপকরণ বিতরণ, কৃষি শিক্ষা, কৃষকদের প্রশি</w:t>
            </w:r>
            <w:r w:rsidRPr="00BB4886">
              <w:rPr>
                <w:rFonts w:ascii="Nikosh" w:eastAsia="NikoshBAN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বাগড়ী আইপিএম কৃষক ক্লাব, বাগরী, দুর্গাপুর, সদর,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পিরোজ-৮২১/০৮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১৩/০৮/০৮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কৃষি উপকরণ বিতরণ কৃষি উপকরণ বিতরণ, কৃষি শিক্ষা, কৃষকদের প্রশি</w:t>
            </w:r>
            <w:r w:rsidRPr="00BB4886">
              <w:rPr>
                <w:rFonts w:ascii="Nikosh" w:eastAsia="NikoshBAN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কুমিরমারা আই, পি,এম কৃষক ক্লাব, কুমিরমারা হুলারহাট, সদর,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পিরোজ-৮২৩/০৮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 তাং ০৭/০৯/০৮ ই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কৃষি উপকরণ বিতরণ কৃষি উপকরণ বিতরণ, কৃষি শিক্ষা, কৃষকদের প্রশি</w:t>
            </w:r>
            <w:r w:rsidRPr="00BB4886">
              <w:rPr>
                <w:rFonts w:ascii="Nikosh" w:eastAsia="NikoshBAN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পশ্চিম জুজ খোলা আই, পি,এম কৃষক ক্লাব, গ্রাম+পোঃ জুজ খোলা, সদর,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পিরোজ-৮২৪/০৮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০৭/০৯/০৮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কৃষি উপকরণ বিতরণ কৃষি উপকরণ বিতরণ, কৃষি শিক্ষা, কৃষকদের প্রশি</w:t>
            </w:r>
            <w:r w:rsidRPr="00BB4886">
              <w:rPr>
                <w:rFonts w:ascii="Nikosh" w:eastAsia="NikoshBAN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জুজু খোলা আই, পি,এম ক্লাব, জুজখোলা , শিকদার মল্লিক, সদর,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পিরোজ-৮২৮/০৮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১০/০৯/০৮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কৃষি উপকরণ বিতরণ কৃষি উপকরণ বিতরণ, কৃষি শিক্ষা, কৃষকদের প্রশি</w:t>
            </w:r>
            <w:r w:rsidRPr="00BB4886">
              <w:rPr>
                <w:rFonts w:ascii="Nikosh" w:eastAsia="NikoshBAN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উত্তর গাবতলা আই, পি,এম কৃষক ক্লাব, উঃ গাবতলা, শিকদার মল্লিক, সদর,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পিরোজ-৮৩০/০৮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২৩/০৯/০৮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কৃষি উপকরণ বিতরণ কৃষি উপকরণ বিতরণ, কৃষি শিক্ষা, 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lastRenderedPageBreak/>
              <w:t>কৃষকদের প্রশি</w:t>
            </w:r>
            <w:r w:rsidRPr="00BB4886">
              <w:rPr>
                <w:rFonts w:ascii="Nikosh" w:eastAsia="NikoshBAN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lastRenderedPageBreak/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৫নং ওয়ার্ড বড় জুজখোলা আই,পি,এম কৃষক ক্লাব, বড়জুজখোলা, জুজখোলা, সদর,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পিরোজ-৮৩১/০৮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২৩/০৯/০৮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কৃষি উপকরণ বিতরণ কৃষি উপকরণ বিতরণ, কৃষি শিক্ষা, কৃষকদের প্রশি</w:t>
            </w:r>
            <w:r w:rsidRPr="00BB4886">
              <w:rPr>
                <w:rFonts w:ascii="Nikosh" w:eastAsia="NikoshBAN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গজালিয়া আইসিএম কৃষক ক্লাব, গজালিয়া, উদয়কাঠী, সদর, পিরোজপুর।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পিরোজ-৮৩২/০৮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২৩/০৯/০৮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কৃষি উপকরণ বিতরণ কৃষি উপকরণ বিতরণ, কৃষি শিক্ষা, কৃষকদের প্রশি</w:t>
            </w:r>
            <w:r w:rsidRPr="00BB4886">
              <w:rPr>
                <w:rFonts w:ascii="Nikosh" w:eastAsia="NikoshBAN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জুজখোলা আই,সি,এম কৃষক ক্লাব, জুজুখোলা, শিকদার মল্লিক, সদর,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পিরোজ-৮৩৭/০৮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১৪/১০/০৮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কৃষি উপকরণ বিতরণ কৃষি উপকরণ বিতরণ, কৃষি শিক্ষা, কৃষকদের প্রশি</w:t>
            </w:r>
            <w:r w:rsidRPr="00BB4886">
              <w:rPr>
                <w:rFonts w:ascii="Nikosh" w:eastAsia="NikoshBAN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দক্ষিণ গাবতলা আই,পি,এম কৃষক ক্লাব, দঃ গাবতলা, শিকদার মল্লিক, সদর,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পিরোজ-৮৩৮/০৮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১৪/১০/০৮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কৃষি উপকরণ বিতরণ কৃষি উপকরণ বিতরণ, কৃষি শিক্ষা, কৃষকদের প্রশি</w:t>
            </w:r>
            <w:r w:rsidRPr="00BB4886">
              <w:rPr>
                <w:rFonts w:ascii="Nikosh" w:eastAsia="NikoshBAN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কুমিরচিড়া আই,সি,এম কৃষক ক্লাব, কুমিরচিড়া, জুজখোলা সদর, পিরোজপুর।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পিরোজ-৮৪৫/০৮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৪/১১/০৮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কৃষি উপকরণ বিতরণ কৃষি উপকরণ বিতরণ, কৃষি শিক্ষা, কৃষকদের প্রশি</w:t>
            </w:r>
            <w:r w:rsidRPr="00BB4886">
              <w:rPr>
                <w:rFonts w:ascii="Nikosh" w:eastAsia="NikoshBAN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মমতা সমাজকল্যাণ সংস্থা, ডুমরিতলা, শারিকতলা, সদর, পিরোজহপুর।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পিরোজ-৮৫২/০৮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৩/১২/০৮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তথ্য পাওয়া যায় নি।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নামাজপুর আর্থ-সামাজিক উন্নয়ন সংস্থা, গ্রাম+পোঃ নামাজপুর, পিরোজপুর সদর,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পিরোজ-৮৭৬/১০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 তাঃ ২৬/১০/১০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তথ্য পাওয়া যায় নি।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b/>
                <w:bCs/>
                <w:sz w:val="20"/>
                <w:szCs w:val="20"/>
                <w:cs/>
                <w:lang w:bidi="bn-BD"/>
              </w:rPr>
              <w:t>শংকরপাশা রহমানিয়া ওয়েলফেয়ার  ফাউন্ডেশন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 গ্রামঃ দক্ষিন শংকরপাশা, পোঃ পাড়েরহাট, পিরোজপুর সদর,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পিরোজ-৮৮০/১০ তারিখঃ০৫/১২/১০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। যুব কল্যাণ ২।সামাজিক অসমর্থ ব্যক্তিদের কল্যাণ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৩।সামাজিক শিক্ষা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১৫/০৫/১৫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পিরোজপুর সদর প্রতিবন্ধী উন্নয়ন সংস্থা, গ্রামঃ দক্ষিন শংকরপাশা, পোঃ পাড়েরহাট, পিরোজপুর সদর,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পিরোজ-৮৮৪/১১ তারিখঃ১৩/০২/১১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তথ্য পাওয়া যায় নি।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বন্ধু মহল সমাজকল্যাণ সংস্থা, গ্রাম- মূলগ্রাম, পোঃ রায়েরকাঠী, পিরোজপুর সদর, পিরোজপুর।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পিরোজ-৮৯৭/১১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তারিখঃ ২৪/৫/১১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অর্থসামাজিক উন্নায়ন কার্যক্রম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১৭/০৩/১৭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কলাখালী জনকল্যাণ সমিতি, গ্রাম+পোঃ কলাখালী, পিরোজপুর সদর, পিরোজপুর।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পিরোজ-৯৭৩/১৬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তাঃ ১৬/০২/১৬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তথ্য পাওয়া যায় নি।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আপন উন্নয়ন সংস্থা, গ্রাম: উত্তর শংকরপাশা, পো: বাশবাড়ীয়া, পিরোজপুর সদর, পিরোজপুর।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পিরোজ-৯৮৪/১৬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তারিখ: ০৭/১১/১৬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বস্নকবুটিক,বাশবেতের কাজ,পাটি তৈরি ,দরজি প্রশি</w:t>
            </w:r>
            <w:r w:rsidRPr="00BB4886">
              <w:rPr>
                <w:rFonts w:ascii="Nikosh" w:eastAsia="NikoshBAN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১৭/০৯/১৬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শহীদ অধ্যাপক চিত্ত রায় লাইব্রেরী ও ক্লাব, গ্রাম: নন্দীপাড়া, ডাক: শিকদার মল্লিক, পিরোজপুর সদর, পিরোজপুর।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পিরোজ-৯৯৩/১৭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তারিখ: ১৯/০৪/১৭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তথ্য পাওয়া যায় নি।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হেমায়েত উদ্দিন মোলস্না ওয়েল ফেয়ার অর্গানাইজেশন, গ্রাম: দক্ষিণ রানীপুর, পো:শারকিতলা, পিরোজপুর সদর, পিরোজপুর।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পিরোজ-৯৯৬/১৭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তারিখ: ১৯/০৬/১৭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কোরানশিক্ষাচিকিৎসা হায়তাগরিব লাশের দাফন কাপন।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০২/০২/১৭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পিরোজপুর সদর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পোরগোলা সমাজকল্যাণ সংস্থা ও পাঠাগার, গ্রাম: পোরগোলা, পো: কদমতলা, উপজেলা: পিরোজপুর সদর, জেলা: পিরোজপুর।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পি-১০১০/১৮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০৫/০৬/১৮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১। যুব কল্যাণ ২।সামাজিক অসমর্থ ব্যক্তিদের কল্যাণ ৩।সামাজিক শিক্ষা, ৪। বয়স্কদের শিক্ষ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০২/০৮/১৭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b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b/>
                <w:color w:val="FF0000"/>
                <w:sz w:val="20"/>
                <w:szCs w:val="20"/>
                <w:cs/>
                <w:lang w:bidi="bn-BD"/>
              </w:rPr>
              <w:t>ইন্দুরকানি (জিয়ানগর)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বালিপাড়া ইউনিয়ন পাবলিক হল, বালীপাড়া, জিয়ানগর, পিরোজপুর।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বরি-১৪৪৪/৬৪ তাং২৬/০৯/৬৪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১। সরকারী কর্মসূচী পালন ২। গরীব ও অসহায় লোকদের চিকিৎসার ব্যবস্থা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১৮/১১/২০০৯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ইন্দুরকানি (জিয়ানগর)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পশ্চিম চড়াখালী রহমানিয়া ইসলামিয়া ফাউন্ডেশন, ইন্দুরকানী, জিয়ানগর,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বরি-২৭৬/৭৯ তারিখঃ২৭/১২/৭৯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ইন্দুরকানি (জিয়ানগর)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চন্ডিপুর চাষী ক্লাব, চন্ডিপুর, জিয়ানগর,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বরি ৩০৯/৮০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৮/১২/৮০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১। বেকার যুবকদের প্রশি</w:t>
            </w:r>
            <w:r w:rsidRPr="00BB4886">
              <w:rPr>
                <w:rFonts w:ascii="Nikosh" w:eastAsia="NikoshBAN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 ২।নির</w:t>
            </w:r>
            <w:r w:rsidRPr="00BB4886">
              <w:rPr>
                <w:rFonts w:ascii="Nikosh" w:eastAsia="NikoshBAN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রতা দূরীকরন ৩।সামাজিক শিক্ষা, ৪। বয়স্কদের শিক্ষা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6600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color w:val="FF6600"/>
                <w:sz w:val="20"/>
                <w:szCs w:val="20"/>
                <w:cs/>
                <w:lang w:bidi="bn-BD"/>
              </w:rPr>
              <w:t>৯ শতাংশ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২৭/১২/২০১৭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ইন্দুরকানি (জিয়ানগর)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আলমাদানী ইসলামী পাঠাগার। গ্রাম-চড়াখালী, ইন্দুরকানী,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০৫/৮৫ তাঃ ০৬/৬/৮৫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ইন্দুরকানি (জিয়ানগর)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ডাক দিয়ে যাই (ডিডিজি), গ্রাম- চরবলেশ্বর, পোঃ চন্ডীপুর, জিয়ানগর,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পিরোজ-৬৪/৮৫ তাঃ ০৩/১০/৮৫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হ্যা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নিজস্ব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ইন্দুরকানি (জিয়ানগর)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পিরোজপুর ডেভলপমেন্ট সোসাইটি (পিডিএস), গ্রাম-চাড়াখালী, পোঃ ইন্দুরকানি,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পিরোজ-০৩/৮৬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১৩/০৩/৮৬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ইন্দুরকানি (জিয়ানগর)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সূর্যদয় সমাজকল্যান সংঘ, পত্তাশী, জিয়ানগর,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২১/৮৬,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তাং-২৩/১০/৮৬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১। স্যানিটেশন ২। নির</w:t>
            </w:r>
            <w:r w:rsidRPr="00BB4886">
              <w:rPr>
                <w:rFonts w:ascii="Nikosh" w:eastAsia="NikoshBAN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রতা দূরীকরন ৩।মৎস্য চাষ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০৭/১০/২০০৯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ইন্দুরকানি (জিয়ানগর)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চরনী পত্তাশী পল্লী উন্নয়ন যুব সংঘ, গ্রাম-চড়নী পত্তাশী, ইন্দুরকানী  পিরোজপুর । 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০০২৫/৮৬ তাং-২৪/১১/৮৬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ইন্দুরকানি (জিয়ানগর)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রেখাখালী সমাজকল্যান ক্লাব, রেখাখালী, পত্তাশী, জিয়ানগর,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 ৯৭/৯১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তাং-১৬/১/৯১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ইন্দুরকানি (জিয়ানগর)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সেওতিবাড়িয়া আজিজিয়া পাঠাগার ও ক্লাব, সেওতিবাড়ীয়া, জিয়ানগর,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১১৭/৯২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তাং-২১/১১/৯২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১। স্যানিটেশন ২। নির</w:t>
            </w:r>
            <w:r w:rsidRPr="00BB4886">
              <w:rPr>
                <w:rFonts w:ascii="Nikosh" w:eastAsia="NikoshBAN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রতা দূরীকরন ৩।মৎস্য চাষ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০৩/১২/২০১৫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ইন্দুরকানি (জিয়ানগর)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দক্ষিণ বাংলা উন্নয়ন সংস্থা, গ্রাম- ইন্দুরকানী, জিয়ানগর,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বরি-১৩৭/৯৩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তাঃ ৩০/১২/৯৩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১। গরীব ও মেধাবী ছাত্রছাত্রীদের বৃত্তি প্রদান ২।কর্মসংস্থানের ব্যবস্থা ৩।সামাজিক শিক্ষা, ৪। বয়স্কদের শিক্ষা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০৮/০৮/২০১৭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ইন্দুরকানি (জিয়ানগর)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দক্ষিন ইন্দুরকানী জনকল্যান ক্লাব, ইন্দুরকানি,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১৮৪/৯৭ তাং-০৩/০৩/৯৭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১। বেকার যুবকদের প্রশি</w:t>
            </w:r>
            <w:r w:rsidRPr="00BB4886">
              <w:rPr>
                <w:rFonts w:ascii="Nikosh" w:eastAsia="NikoshBAN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 ২।নির</w:t>
            </w:r>
            <w:r w:rsidRPr="00BB4886">
              <w:rPr>
                <w:rFonts w:ascii="Nikosh" w:eastAsia="NikoshBAN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রতা দূরীকরন ৩।সামাজিক শিক্ষা,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০৮/১১/২০০৯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ইন্দুরকানি (জিয়ানগর)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এসাসিয়েশন ফর অল রাউন্ড ডেভলপমেন্ট  অফ ভিলেজ (এআরডিভি), বাইনখালী, পাড়েরহাট, সদর,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পিরোজ-১৯১/৯৭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১৬/০৬/৯৭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ইন্দুরকানি (জিয়ানগর)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ঘোষের হাট তরম্নন সংঘ,ঘোষেরহাট, জিয়ানগর,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২০০/৯৭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তাং-৮/১০/৯৭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ইন্দুরকানি (জিয়ানগর)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ঘোষের হাট টাইগার ক্লাব, ভবানীপুর, ঘোষেরহাট, জিয়ানগর, পিরোজপুর।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২০২/৯৭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তাং-২০/১০/৯৭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১। বেকার যুবকদের প্রশি</w:t>
            </w:r>
            <w:r w:rsidRPr="00BB4886">
              <w:rPr>
                <w:rFonts w:ascii="Nikosh" w:eastAsia="NikoshBAN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 ২।নির</w:t>
            </w:r>
            <w:r w:rsidRPr="00BB4886">
              <w:rPr>
                <w:rFonts w:ascii="Nikosh" w:eastAsia="NikoshBAN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রতা দূরীকরন ৩।সামাজিক শিক্ষা,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২২/০১/২০১৫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ইন্দুরকানি (জিয়ানগর)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রেখাখালী সার্ব জনিন শ্রী শ্রী রাধাকৃন্স সেবাশ্রম, পত্তাশী, জিয়ানগর,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২৪৫/৯৯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তাং-২২/৩/৯৯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rPr>
                <w:rFonts w:ascii="Nikosh" w:hAnsi="Nikosh" w:cs="Nikosh"/>
                <w:color w:val="FF6600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color w:val="FF6600"/>
                <w:sz w:val="20"/>
                <w:szCs w:val="20"/>
                <w:cs/>
                <w:lang w:bidi="bn-BD"/>
              </w:rPr>
              <w:t xml:space="preserve">     ২২/০১/২০১৫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ইন্দুরকানি (জিয়ানগর)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যুব কল্যান সংসদ ও পাঠাগার, টগড়া ইন্দুরকানী,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২৬৬/৯৯ তাং-১৯/০৯/৯৯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ইন্দুরকানি (জিয়ানগর)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পলস্নী উন্নয়ন নবীন ক্লাব ও পাঠাগার, চন্ডিপুরচাট, জিয়ানগর, পরোজপুর।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২৯১/০০ তাং-০২/০২/০০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১।বৃ</w:t>
            </w:r>
            <w:r w:rsidRPr="00BB4886">
              <w:rPr>
                <w:rFonts w:ascii="Nikosh" w:eastAsia="NikoshBAN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 রোপন ২।মৎস্য চাষ ৩।স্যানিটেশন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২৮/০৯/২০০৮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ইন্দুরকানি (জিয়ানগর)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tabs>
                <w:tab w:val="left" w:pos="500"/>
              </w:tabs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খেজুরতলা শেরেবাংলা যুব সংঘ ও গ্রস্থাগার, গ্রাম- রামচন্দ্রপুর, জিয়ানগর,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২৯৬/০০ তাং-২৯/০২/০০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১। নির</w:t>
            </w:r>
            <w:r w:rsidRPr="00BB4886">
              <w:rPr>
                <w:rFonts w:ascii="Nikosh" w:eastAsia="NikoshBAN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রতা দূরীকরন ২।প্রশি</w:t>
            </w:r>
            <w:r w:rsidRPr="00BB4886">
              <w:rPr>
                <w:rFonts w:ascii="Nikosh" w:eastAsia="NikoshBAN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ন কাজ পরিচালনা করা ৩।আত্ন কর্মসংস্থানে সাহায্য করা, 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৩০/০১/২০১৩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ইন্দুরকানি (জিয়ানগর)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ইন্দরুকানী সততা সংঘ, জিয়ানগর,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পিরোজ-৩৫১/০০ তাং২৭/১১/০০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১। নির</w:t>
            </w:r>
            <w:r w:rsidRPr="00BB4886">
              <w:rPr>
                <w:rFonts w:ascii="Nikosh" w:eastAsia="NikoshBAN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রতা দূরীকরন  ২।আত্ন কর্মসংস্থানে সাহায্য করা, 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২৩/০৭/২০০৫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ইন্দুরকানি (জিয়ানগর)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দীপায়ন গ্রামীন উন্নয়ন কেন্দ্র, ঢেপসাবুনিয়া, বালীপাড়া, জিয়ানগর,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৩৭৬/০১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তাং-১০/৬/০১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১। যুব কল্যাণ ২।সামাজিক অসমর্থ ব্যক্তিদের কল্যাণ ৩।সামাজিক শিক্ষা, ৪। বয়স্কদের শিক্ষা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১০/০৮/২০০৮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ইন্দুরকানি (জিয়ানগর)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ইসলামী সমাজ কল্যাণ পরিষদ গ্রাম ও পোঃ পাড়েরহাট, জিয়ানগর,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পিরোজ-৪০৮/০১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২৬/১১/০১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ইন্দুরকানি (জিয়ানগর)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ইসলামী সমাজকল্যান ক্লাব ও পাঠাগার, ঘোষের হাট ইন্দুরকানী,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পিরোজ-৪২৯/০২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তাং-২৭/০৩/০২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ইন্দুরকানি (জিয়ানগর)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বালীবাড়ী যুব টাইগার্স ক্লাব, গ্রাম- বালীপাড়া, জিয়ানগর,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পিরোজ-৪৩১/০২ তাঃ ০২/৪/২০০২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 ১। নির</w:t>
            </w:r>
            <w:r w:rsidRPr="00BB4886">
              <w:rPr>
                <w:rFonts w:ascii="Nikosh" w:eastAsia="NikoshBAN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রতা দূরীকরন ২।পাঠাগার ৪।যুবকদের প্রশি</w:t>
            </w:r>
            <w:r w:rsidRPr="00BB4886">
              <w:rPr>
                <w:rFonts w:ascii="Nikosh" w:eastAsia="NikoshBAN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 ব্যবস্থা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০৮/১০/২০০৯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ইন্দুরকানি (জিয়ানগর)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২৫ নং সাঈদখালী ঢেপসাবুনিয়া সঃ প্রাঃ বিঃ কল্যান সমিতি, সাঈদখালী, জিয়ানগর,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৫০৭/০৩,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তাং-২৫/০৩/০৩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ইন্দুরকানি (জিয়ানগর)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৩১ নং কলাড়ন চন্ডিপুর সঃ প্রাঃ বিঃ কল্যান সমিতি, জিয়ানগর,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পিরোজ-৫১১/০৩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তাং-০১/০৪/০৩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১। ৬-১০ বছরের শিশু ভর্তি নিশ্চিত করন ২।শিক্ষা দান 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নিজস্ব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6600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color w:val="FF6600"/>
                <w:sz w:val="20"/>
                <w:szCs w:val="20"/>
                <w:cs/>
                <w:lang w:bidi="bn-BD"/>
              </w:rPr>
              <w:t>২৬/০৯/২০০২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ইন্দুরকানি (জিয়ানগর)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২৯ নং বালীপাড়া পূর্বচড় সঃ প্রাঃ বিঃ কল্যান সমিতি, বালীপাড়া, জিয়ানগর,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পিরোজ-৫১৮/০৩,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১৯/০৪/০৩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ইন্দুরকানি (জিয়ানগর)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২৭ নং মধ্য বালীপাড়া সঃ প্রাঃ বিঃ কল্যান সমিতি, বালী পাড়া, জিয়ানগর,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৫১৯/০৩ তাং-২১/০৪/০৩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ইন্দুরকানি (জিয়ানগর)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সেকান্দার আলী ইসলামী পাঠাগার ও সমাজকল্যান পরিষদ, চন্ডিপুর, জিয়ানগর, পিরোজপুর।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৫৩৯/০৩,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তাং-১৫/০৩/০৩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১। শিশু কল্যান ২। নির</w:t>
            </w:r>
            <w:r w:rsidRPr="00BB4886">
              <w:rPr>
                <w:rFonts w:ascii="Nikosh" w:eastAsia="NikoshBAN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রতা দূরীকরন ৩।পাঠাগার ৪।চিত্তবিনোদনের ব্যবস্থা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২৯/০৬/২০০৩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ইন্দুরকানি (জিয়ানগর)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নং লক্ষিদিয়া সঃ প্রাঃ বিঃ কল্যান সমিতি, কলীবাড়ীরহাট, জিয়ানগর, পিরোজপুর।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৫৬৩/০৩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তাং-২৯/০৭/০৩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ইন্দুরকানি (জিয়ানগর)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পশ্চিম কলারন সঃপ্রাঃবিঃ কল্যান সমিতি, কলারন, চন্ডিপুর হাট, জিয়ানগর,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পিরোজ-৫৮৬/০৩ তাং২৯/১০/০৩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ইন্দুরকানি (জিয়ানগর)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দক্ষিন ইন্দুরকানী দীপ শিখা সমাজকল্যান সংস্থা, জিয়ানগর,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৬১২/০৪ তাং-৬/৪/০৪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১। প্রশি</w:t>
            </w:r>
            <w:r w:rsidRPr="00BB4886">
              <w:rPr>
                <w:rFonts w:ascii="Nikosh" w:eastAsia="NikoshBAN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নের ব্যবস্থা ২। নির</w:t>
            </w:r>
            <w:r w:rsidRPr="00BB4886">
              <w:rPr>
                <w:rFonts w:ascii="Nikosh" w:eastAsia="NikoshBAN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রতা দূরীকরন ৩।সামাজিক অসমর্থ ব্যক্তিদের কল্যাণ  ৪। বয়স্কদের শিক্ষা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২১/১২/২০০৮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ইন্দুরকানি (জিয়ানগর)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রম্নপসী বাংলা উন্নয়ন সংস্থা, জিয়ানগর,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৬৪১/০৪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তাং-২০/১০/০৪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১। যুব কল্যাণ ২।সামাজিক অসমর্থ ব্যক্তিদের কল্যাণ ৩।সামাজিক শিক্ষা, ৪। বয়স্কদের শিক্ষা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হ্যা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১৪/০৯/২০১৭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ইন্দুরকানি 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lastRenderedPageBreak/>
              <w:t>(জিয়ানগর)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lastRenderedPageBreak/>
              <w:t xml:space="preserve">আলস্নামা সাইদী পাঠাগার, জিয়ানগর,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পিরোজ-৬৫৩/০৪ 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lastRenderedPageBreak/>
              <w:t>তাং২২/১২/০৪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lastRenderedPageBreak/>
              <w:t xml:space="preserve">১। মৎস্য চাষ  ২।নার্সারী ৩।দারিদ্র 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lastRenderedPageBreak/>
              <w:t xml:space="preserve">বিমোচন ৩।বই পড়ার ব্যবস্থা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lastRenderedPageBreak/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২২/১২/২০০৪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ইন্দুরকানি (জিয়ানগর)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দেশগড়ি, ঢেপসাবুনিয়া, সাঈদখালী, জিয়ানগর, পিরোজপুর।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৬৭২/০৫ তাং-২৩/০২/০৫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১। মৎস্য চাষ  ২।কলা চাষ,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১৬/১১/২০০৯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ইন্দুরকানি (জিয়ানগর)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নুরজাহান কল্যাণ সংস্থা, ইন্দুরকানী, জিয়ানগর,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 ৬৮০/০৬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তাং-২/৩/০৬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১। মৎস্য চাষ ২।শীতবস্র বিতরন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৩।কলা চাষ,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২৪/১১/২০১৬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ইন্দুরকানি (জিয়ানগর)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এসো জীবন গড়ি, ইন্দুরকানী, জিয়ানগর,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পিরোজ-৬৮১/০৬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তাং-২/৩/০৬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১৬/০৬/২০১৪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ইন্দুরকানি (জিয়ানগর)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আবছার উদ্দিন সমাজকল্যান সংস্থা, জিয়ানগর,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পিরোজ-৭০১/০৬,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১৩/০৭/০৬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১।পরিবেশ সর্ম্পকে সচেতনতা ২। সামাজিক শিক্ষা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১৩/০৭/২০০৬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ইন্দুরকানি (জিয়ানগর)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পাড়ের হাট বন্দর ব্যবসায়ি সমাজকল্যান সমিতি, পাড়েরহাট, জিয়ানগর,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পিরোজ-৭২১/০৬,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১৫/১১/০৬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১।বৃ</w:t>
            </w:r>
            <w:r w:rsidRPr="00BB4886">
              <w:rPr>
                <w:rFonts w:ascii="Nikosh" w:eastAsia="NikoshBAN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 রোপন ২।মৎস্য চাষ ৩।খেলাধুলা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১১/০৯/২০১৪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ইন্দুরকানি (জিয়ানগর)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উত্তর কলারোন একতা ক্লাব ও পাঠাগার, গ্রাম- উত্তর কলারন, চন্ডিপুর, জিয়ানগর,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পিরোজ-৭৪২/০৭ তারিখঃ ১৪/৩/০৭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১।যৌতুক বিরোধী আন্দোলন ২। সামাজিক শিক্ষা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6600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color w:val="FF6600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১৪/০৩/২০০৭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ইন্দুরকানি (জিয়ানগর)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পাড়েরহাট প্রতিবন্ধী উন্নয়ন সংস্থা, পাড়েরহাট, জিয়ানগর,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পিরোজ-৭৯০/০৮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০৯/০৩/০৮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১।প্রতিবন্ধীদের সেবা ও সাহায্য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০৯/০৩/২০০৮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ইন্দুরকানি (জিয়ানগর)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দক্ষিণ উপকুলিয় মৎষজীবি কল্যাণ সমিতি, পাড়েরহাট বন্দর, জিয়ানগর,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পিরোজ-৮১৭/০৮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১১/০৮/০৮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১। মৎস্য চাষ ২।জাটকা নিধন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৩।হাসঁ মুরগী পালন প্রশি</w:t>
            </w:r>
            <w:r w:rsidRPr="00BB4886">
              <w:rPr>
                <w:rFonts w:ascii="Nikosh" w:eastAsia="NikoshBAN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ন,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১১/০৮/২০০৮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ইন্দুরকানি (জিয়ানগর)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পাড়েরহাট কল্যাণ সমিতি, পাড়েরহাট, জিয়ানগর, পিরোজপুর।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পিরোজ-৮৩৫/০৮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৭/১০/০৮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১। যুব কল্যাণ ২।সামাজিক অসমর্থ ব্যক্তিদের কল্যাণ ৩।সামাজিক শিক্ষা, ৪। বয়স্কদের শিক্ষা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rPr>
                <w:rFonts w:ascii="Nikosh" w:hAnsi="Nikosh" w:cs="Nikosh"/>
                <w:color w:val="FF6600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color w:val="FF6600"/>
                <w:sz w:val="20"/>
                <w:szCs w:val="20"/>
                <w:cs/>
                <w:lang w:bidi="bn-BD"/>
              </w:rPr>
              <w:t xml:space="preserve">            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০৭/১২/২০১২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ইন্দুরকানি (জিয়ানগর)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কলারন উন্নয়ন সংস্থা, কলারন , চন্ডিপুর, জিয়ানগর, পিরোজপুর।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পিরোজ-৮৪২/০৮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২৮/১০/০৮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১। নির</w:t>
            </w:r>
            <w:r w:rsidRPr="00BB4886">
              <w:rPr>
                <w:rFonts w:ascii="Nikosh" w:eastAsia="NikoshBAN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রতা দূরীকরন ২।বেকার যুবকদের প্রশি</w:t>
            </w:r>
            <w:r w:rsidRPr="00BB4886">
              <w:rPr>
                <w:rFonts w:ascii="Nikosh" w:eastAsia="NikoshBAN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ন 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০৮/০১/২০১৩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ইন্দুরকানি (জিয়ানগর)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স্বপন্নদীপ উন্নয়ন সংস্থা, গ্রাম রাহুরী বাজার, কালিবাড়ী হাট, জিয়ানগর,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পিরোজ-৮৪৪/০৮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৪/১১/০৮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১। মৎস্য চাষ ২।বনায়ন কর্মসূচী,৩।প্রশি</w:t>
            </w:r>
            <w:r w:rsidRPr="00BB4886">
              <w:rPr>
                <w:rFonts w:ascii="Nikosh" w:eastAsia="NikoshBAN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ন কর্মসূচী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২৮/১২/২০১১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ইন্দুরকানি (জিয়ানগর)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রোগী কল্যাণ সমিতি, উপজেলা স্বাস্থ্য কমপ্রেক্র্, জিয়ানগর,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পিরোজ-৮৭১/১১০ তারিখঃ০৪/১০/১০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১। অসহায় গরীব রোগীদের বিনামূল্যে ঔষধের ব্যবস্থা করা।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উপজেলা স্বাস্থ্য কমপেস্নক্র্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০৯/০৪/২০১৭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ইন্দুরকানি (জিয়ানগর)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একতা মডেল সমাজকল্যাণ সংস্থা, গ্রাম- রামচন্দ্রপুর, পোঃ পত্তাশী, জিয়ানগর, পিরোজপুর।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পিরোজ-৯০৮/১১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তারিখঃ০৯/১০/১১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১।মৎস্য চাষ ২।হাঁসমুরগী পালন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৩। নির</w:t>
            </w:r>
            <w:r w:rsidRPr="00BB4886">
              <w:rPr>
                <w:rFonts w:ascii="Nikosh" w:eastAsia="NikoshBAN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রতা দূরীকরন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২২/১০/২০১৪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ইন্দুরকানি (জিয়ানগর)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মুক্ত বলাকা সমাজকল্যাণ ক্লাব ও পাঠাগার, গ্রাম- সাঈদখালী, পোঃ সাঈদখালী, জিয়ানগর, পিরোজপুর।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পিরোজ-৯৫৮/১৫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তাঃ ১৪/০৯/১৫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১।মৎস্য চাষ ২।কলা চাস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৩। নির</w:t>
            </w:r>
            <w:r w:rsidRPr="00BB4886">
              <w:rPr>
                <w:rFonts w:ascii="Nikosh" w:eastAsia="NikoshBAN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রতা দূরীকরন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২৪/১১/২০১৬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ইন্দুরকানি (জিয়ানগর)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নিস্বার্থ যুব সমাজকল্যাণ সংস্থা ও পাঠাগার, গ্রাম: লক্ষিদিয়া বাড়ৈইখালী, পো: কালিবাড়ীহাট, ইন্দুরকানি, পিরোজপুর।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পিরোজ-৯৯৮/১৭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তা: ২১/০৬/১৭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১।মৎস্য চাষ ২।স্যানিটেশন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৩। কুটির শিল্প ৪।বৃ</w:t>
            </w:r>
            <w:r w:rsidRPr="00BB4886">
              <w:rPr>
                <w:rFonts w:ascii="Nikosh" w:eastAsia="NikoshBAN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 রোপন 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২১/০৬/২০১৭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spacing w:after="200" w:line="276" w:lineRule="auto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জাগরনী সংঘ,  জুগিয়া, সাচিয়া,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বরি-১৮৯/৭৫,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২৭/৫/৭৫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শিশু কল্যাণ ও শিশু শিক্ষা কার্যক্রম, দুঃস্থদের কল্যাণ, পরিবার পরিকল্পনাসহ ইত্যাদি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১৮/০৩/১১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নাজিরপুর আদর্শ ক্লাব, 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বরি-২৪২/৭৮,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lastRenderedPageBreak/>
              <w:t>তাং ২/৮/৭৮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lastRenderedPageBreak/>
              <w:t xml:space="preserve">যুব কল্যাণ, কারামুক্ত কয়েদীদের 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lastRenderedPageBreak/>
              <w:t>কল্যাণ ও পুর্নবাসন,  বৃ</w:t>
            </w:r>
            <w:r w:rsidRPr="00BB4886">
              <w:rPr>
                <w:rFonts w:ascii="Nikosh" w:eastAsia="NikoshBAN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 রোপন ইত্যাদি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lastRenderedPageBreak/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lastRenderedPageBreak/>
              <w:t>১৮/০৭/১৪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নিবেদিতা সাংস্কৃতিক সংঘ,  গোবর্ধন, ঘোষকাঠী,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বরি-২৬৫/৭৯,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১৮/৯/৭৯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এতিম ও সুস্থদের প্রতিপালন,  বিভিন্ন জাতীয় আমত্মজাতিক দিবস পালন, স্যানিটেশনসহ ইত্যাদি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১৫/০৭/১৩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কালীকাঠী একতা সংঘ,  গ্রাম-কালীকাঠী, শ্রীরামকাঠী,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বরি-৩৪৮/৮১,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১১/১১/৮১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কিশোর অপরাধীদের কল্যাণ,  যুব কল্যাণ, সামাজিক অসামর্থ ব্যক্তিদের কল্যাণ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১৭/০৮/১৭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প্রগতি সংঘ,  ঝনঝনিয়া, সাচিয়া,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বরি-৪০৬/৮৩,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৮/১১/৮৩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বিভিন্ন আত্মকর্ম সংস্থানের জন্য প্রশিক্ষণ, প্রতিবন্ধীদের বিভিন্ন ধরনের সেবা, ভিক্ষুকদের ও দুঃস্থদের কল্যাণ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১৯/০৮/১১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যুব মিলন সংঘ,  দীর্ঘা কুমুরখালী,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 ০১/৮৪,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তাং-১৬/৫/৮৪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নাগরিক দায়িত্ববোধ জাগ্রত করা, যৌতুক বিরোধী মিটিং, কিশোর অপরাধীদের কল্যাণ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১১/০৩/১১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বাসমিত্ম সমাজকল্যান সমিতি, 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ঘোষকাঠী,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পিরোজ-৬০/৮৫,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০২/১০/৮৫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সমাজকল্যাণ কাজে প্রশিক্ষণ, ছাত্র-ছাত্রীদের বিনামূল্যে বই বিতরণ,  রোগীদের কল্যাণ ও পুনর্বাসন,  ভিক্ষুকদের ও দুঃস্থদের কল্যাণ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১৮/০৭/১১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চলমিত্মকা ডেভলপমেন্ট সোসাইটি (সি,ডি,এস),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৬১/৮৫,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 তাং-২/১০/৮৫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ক্রিড়া ও সাংস্কৃতিক অনুষ্ঠান পালন, গরীব ও অসহায়তের সাহায্য করা, রাসত্মাঘাট স্বেচ্ছা শ্রমের মাধ্যমে স্থাপন।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১০ শতাংশ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১৫/০৭/১৬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আজিজিয়া ইসলামী ওয়েল ফেয়ার ফাউন্ডেশন, গ্রাম-উঃ দীর্ঘা, পোঃ কলারদোয়ানিয়া,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পিরোজ-০৬/৮৬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১৫/০৭/৮৬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পরিবার পরিকল্পনা, কিশোর অপরাধীদের কল্যাণ, সামাজিক অসমর্থ ব্যক্তিদের কল্যাণ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১৯/০৩/১৪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সূর্যমূখী সংঘ,  মাটিভাংগা,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পিরোজ-০০১৭/৮৬, তাং ০২/৯/৮৬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মৎস চাষ, বৃক্ষ রোপন, সেলাই প্রশিক্ষণ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১৮/০৭/১১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হরিগুরম্ন পাগল চাদ সেবা সংঘ, 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ঘোষকাঠী,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০০১৮/৮৬ তাং-১১/৯/৮৬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পাঠাগার গণশিক্ষা কার্যক্রম</w:t>
            </w:r>
          </w:p>
          <w:p w:rsidR="008C5F41" w:rsidRPr="00BB4886" w:rsidRDefault="008C5F41" w:rsidP="00114839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মাদক বিরোধী সচেতনতা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১০ শতাংশ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১৫/০৭/১৬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মানব কল্যান সমিতি, 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পাতিলাখালী,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০০২০/৮৬ তাং-২৭/৯/৮৬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ধর্মীয় কাজ, সামাজিক কর্মকান্ড, শিশু শিক্ষা, মৎস চাষ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৩১/০৭/১১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শতদল যুব সংঘ, কলারদোয়ানিয়া, মাদারবাড়ী,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০০৩০/৮৬ তাং-২১/১২/৮৬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মৎস চাষ, কলাচাষ</w:t>
            </w:r>
          </w:p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বেকার যুব প্রশিক্ষণ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১৯/০৫/১৫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আজিজিয়া ইসলামিক ওয়েলফেয়ার ফাউন্ডেশন, উত্তর দীর্গা, নাজিরপুর, পিরোজপুর।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০০০৬/৮৬ তাং-১৫/৭/৮৬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 xml:space="preserve"> সেনিটেশন, মৎস চাষ, কুটির শিল্প, কলা চাষ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০৬/০২/১১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বহুমূখী মৌচাক সংঘ, 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বানিয়ারী,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৪৪/৮৭, তাং-১১/৭/৮৭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মৎস চাষ প্রকল্প, হলুদ চাষ, বৃক্ষরোপন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১৪/০৯/১১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বরইবুনিয়া হোগলাবুনিয়া শাপলা সংঘ, 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lastRenderedPageBreak/>
              <w:t xml:space="preserve">হোগলা বুনিয়া তারাবুনিয়া,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lastRenderedPageBreak/>
              <w:t xml:space="preserve">পিরোজ-৫৯/৮৮,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lastRenderedPageBreak/>
              <w:t>তাং ২২/১০/৮৮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spacing w:before="60" w:after="60"/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lastRenderedPageBreak/>
              <w:t>মৎস চাষ প্রকল্প, স্যানিটেশন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lastRenderedPageBreak/>
              <w:t>১১/০৬/১৪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উত্তরমালীখালী তরুন সংঘ, 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মালিখালী, সাচিয়া,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১০৬/৯১, তাং-২৪/৯/৯১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ধর্মীয় কাজ, সামাজিক কর্মকান্ড, শিশু শিক্ষা, মৎস চাষ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২৫/০৫/১১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নাগরচন্দ্র সেবা সংঘ,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মৌখালী ষোলশত,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১০৮/৯১, তাং-৮/১০/৯১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মৎস চাষ, কলাচাষ, বেকার যুব প্রশিক্ষণ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২৬/০৯/০০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স্যালভেশন, 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গাওখালী,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পিরোজ-১০৯/৯১, তাং-১৩/১১/৯১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 xml:space="preserve"> সেনিটেশন, মৎস চাষ, কুটির শিল্প, কলা চাষ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১২/০৭/১৪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নাজিরপুর অফিসার ওয়েল ফেয়ার ক্লাব,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১২৯/৯৩, তাং-২৪/৮/৯৩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ক্রিড়া, পত্রিকা পাঠ, সাংস্কৃতিক অনুষ্ঠান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১৯/০৫/১৫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rPr>
          <w:trHeight w:val="431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সরকারী কর্মচারী কল্যান সমিতি, 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পিরোজ-১৩০/৯৩, তাং৭/১০/৯৩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বিভিন্ন প্রকার খেলাধুলা, পত্রিকা ও বিভিন্ন ধরণের বই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০৬/০২/১৫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যুব মৌসুমী সমিতি, 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গ্রাম+ডাক-বুইচাকাঠি,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পিরোজ-১৩২/৯৩ তাং২৭/১০/৯৩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spacing w:before="60" w:after="60"/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মৎস চাষ প্রকল্প, স্যানিটেশন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১৮/০৩/১৬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হোগলা বুনিয়া মাদুলী হারানিয়া সেতু সংঘ, হোগলা বুনিয়া,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পিরোজ-১৩৩/৯৩,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২৭/১০/৯৩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0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0"/>
                <w:sz w:val="20"/>
                <w:szCs w:val="20"/>
                <w:cs/>
                <w:lang w:bidi="bn-BD"/>
              </w:rPr>
              <w:t>ধর্মীয় কাজ, সামাজিক কর্মকান্ড, শিশু শিক্ষা, মৎস চাষ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১৫/৭/১১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ব্যাতিক্রম,  বড়ইবুনিয়া, তাড়াবুনিয়া,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১৪৩/৯৪, তাং-১৯/০২/৯৪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মৎস চাষ, কলাচাষ, বেকার যুব প্রশিক্ষণ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১৮/০৩/১৫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শ্রীশ্রী পাগল চাঁদ সেবাধাম সংঘ, 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খেজুরতলা,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পিরোজ-১৭১/৯৬,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২৭/৩/৯৬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 xml:space="preserve"> সেনিটেশন, মৎস চাষ, কুটির শিল্প, কলা চাষ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১৮/০৭/১১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বুইচাকাঠী কলাতলা পল</w:t>
            </w:r>
            <w:r w:rsidRPr="00BB4886">
              <w:rPr>
                <w:rFonts w:ascii="Nikosh" w:hAnsi="Nikosh" w:cs="Nikosh"/>
                <w:sz w:val="20"/>
                <w:szCs w:val="20"/>
              </w:rPr>
              <w:t>­x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 মঙ্গল সমিতি, বুইচাকাঠি, নাজিরপুর, পিরোজপুর। পিরোজ-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১৭৩/৯৬,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তাং-৭/৫/৯৬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মৎস চাষ প্রকল্প, হলুদ চাষ, বৃক্ষরোপন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১০ শতাংশ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১৫/০৭/১৬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রঘুনাথপুর সমাজকল্যান সংস্থা, 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রঘুনাথপুর, নাজিরপুর, পিরোজপুর।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১৭৪/৯৬, তাং-২৮/৫/৯৬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spacing w:before="60" w:after="60"/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মৎস চাষ প্রকল্প, স্যানিটেশন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১৪/০৯/১৫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কলারদোয়ানিয়া সূর্যতরুন সমাজ কল্যান সংস্থা, কলারদোয়ানিয়া,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১৭৯/৯৭, তাং-২৭/১/৯৭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0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0"/>
                <w:sz w:val="20"/>
                <w:szCs w:val="20"/>
                <w:cs/>
                <w:lang w:bidi="bn-BD"/>
              </w:rPr>
              <w:t>বেকারত্ব দুরীকরণ, শিক্ষা, শামিত্ম, ক্রীড়া ও সাংস্কৃতিক অনুষ্ঠান, কারিগরী প্রশি</w:t>
            </w:r>
            <w:r w:rsidRPr="00BB4886">
              <w:rPr>
                <w:rFonts w:ascii="Nikosh" w:eastAsia="NikoshBAN" w:hAnsi="Nikosh" w:cs="Nikosh"/>
                <w:w w:val="90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w w:val="90"/>
                <w:sz w:val="20"/>
                <w:szCs w:val="20"/>
                <w:cs/>
                <w:lang w:bidi="bn-BD"/>
              </w:rPr>
              <w:t>ণ কার্যক্রম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১৯/১০/১৬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পশ্চিম বুইচাকাঠী ইসলামিয়া সমাজকল্যান সমিতি,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পিরোজ-১৯৬/৯৭,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০২/৯/৯৭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সমাজের অবহেলিত, নিপিড়িত, দারিদ্র, নৈশ্য বিদ্যালয়, বয়স্কদের শিক্ষা ব্যবস্থা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২৯/১০/১৭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ভিলেজ ডেভলপমেন্ট সোসাইটি, 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২১৩/৯৮, তাং-১৯/২/৯৮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ক্রিড়া ও সাংস্কৃতিক অনুষ্ঠান পালন, গরীব ও অসহায়তের সাহায্য করা, রাসত্মাঘাট স্বেচ্ছা শ্রমের মাধ্যমে স্থাপন।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০৯/০৮/১২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আদর্শ যুব সংঘ ও পাঠাগার, 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দীঘিরজান,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২১৫/৯৮, তাং-২৬/২/৯৮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0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0"/>
                <w:sz w:val="20"/>
                <w:szCs w:val="20"/>
                <w:cs/>
                <w:lang w:bidi="bn-BD"/>
              </w:rPr>
              <w:t>পরিবার পরিকল্পনা, কিশোর অপরাধীদের কল্যাণ, সামাজিক অসমর্থ ব্যক্তিদের কল্যাণ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০১/০৭/১৪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বানিয়ারী ক্লাব, 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নাজিরপুর, পিরোজপুর।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২২৪/৯৮, তাং-৫/৭/৯৮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মৎস চাষ, বৃক্ষ রোপন</w:t>
            </w:r>
          </w:p>
          <w:p w:rsidR="008C5F41" w:rsidRPr="00BB4886" w:rsidRDefault="008C5F41" w:rsidP="00114839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সেলাই প্রশিক্ষণ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১৮/০৩/১৫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সানফ্লাওয়ার ইউং ক্লাব,  বানিয়াকাঠি, মাদারবাড়ী,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২৫০/৯৯, তাং-৫/৪/৯৯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পাঠাগার, গণশিক্ষা কার্যক্রম</w:t>
            </w:r>
          </w:p>
          <w:p w:rsidR="008C5F41" w:rsidRPr="00BB4886" w:rsidRDefault="008C5F41" w:rsidP="00114839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মাদক বিরোধী সচেতনতা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০৯/০৫/১১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লড়া মাতৃভান্ডার, 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লড়া, সাচিয়া,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পিরোজ-২৫৩/৯৯,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১৯/৫/৯৯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ধর্মীয় কাজ, সামাজিক কর্মকান্ড, শিশু শিক্ষা, মৎস চাষ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০৭/০৯/০৮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সেতু বন্ধন, 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২৬২/৯৯, তাং-২/৮/৯৯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মৎস চাষ, কলাচাষ, বেকার যুব প্রশিক্ষণ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১৫/১০/১১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কমিনিউটি ফর ডেভলপমেন্ট এসিষ্টার্ষ্ট (কোডা) নাজিরপুর, পিরোজপুর।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পিরোজ-২৬৪/৯৯,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১২/৮/৯৯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 xml:space="preserve"> সেনিটেশন, মৎস চাষ, কুটির শিল্প, কলা চাষ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০৭/০৫/১২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মিডিয়া রুরাল ডেভলপমেন্ট, 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বৈঠাকাটা,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পিরোজ-২৭৭/৯৯,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১২/১১/৯৯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মৎস চাষ প্রকল্প</w:t>
            </w:r>
          </w:p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হলুদ চাষ, বৃক্ষরোপন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২৪/০৭/১৮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বন্ধুজন যুব সংঘ, ডাক বাংলা রোড, 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২৮০/৯৯, তাং-০৭/১২/৯৯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spacing w:before="60" w:after="60"/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মৎস চাষ প্রকল্প, স্যানিটেশন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০৩/০৮/১৪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মাটিভাংগা বাজার উন্নয়ন ও জনকল্যান সমিতি, মাটিভাংগা, নাজিরপুর, পিরোজপুর।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৩০১/০০, তাং-১৪/০৩/০০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ধর্মীয় কাজ, সামাজিক কর্মকান্ড, শিশু শিক্ষা, মৎস চাষ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১৪/০৯/১৬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ইসলামী উন্নয়ন সংস্থা, 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৩০৬/০০, তাং-১৭/৪/০০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মৎস চাষ, কলাচাষ</w:t>
            </w:r>
          </w:p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বেকার যুব প্রশিক্ষণ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১৭/০২/১৩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শেখ রাসেল স্মৃতি পাঠগার,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মাটিভাংগা, নাজিরপুর, পিরোজপুর।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৩১২/০০, তাং-৩১/৫/০০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 xml:space="preserve"> সেনিটেশন, মৎস চাষ, কুটির শিল্প, কলা চাষ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২৭/১২/১৭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শেরেবাংলা একতা যুব সংঘ, 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চৌঠাইমহল,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পিরোজ-৩১৫/০০, তাং-২৭/৬/০০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ক্রিড়া, পত্রিকা পাঠ, সাংস্কৃতিক অনুষ্ঠান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১৪/০৭/১১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ইন্ট্রিগ্রেটেড ডেভরপমেন্ট সোসাইটি (আই,ডি,এস) পদ্মডুবি,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৩১৭/০০, তাং-২৭/৬/০০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spacing w:before="60" w:after="60"/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বিভিন্ন প্রকার খেলাধুলা, পত্রিকা ও বিভিন্ন ধরণের বই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১৯/০৫/১১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রঘুনাথপুর বহুমুখি কল্যান সমিতি, 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রঘুনাথপুর,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৩২০/০০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তাং-২৮/০৬/০০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spacing w:before="60" w:after="60"/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মৎস চাষ প্রকল্প, স্যানিটেশন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০৬/০২/১৫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অগ্রদুত যুব সংঘ, 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চৌঠাইমহল,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৩২১/০০, তাং-২৮/৬/০০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0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0"/>
                <w:sz w:val="20"/>
                <w:szCs w:val="20"/>
                <w:cs/>
                <w:lang w:bidi="bn-BD"/>
              </w:rPr>
              <w:t>ধর্মীয় কাজ, সামাজিক কর্মকান্ড, শিশু শিক্ষা, মৎস চাষ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০৯/০৫/১৪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অনির্বান যুবগোষ্ঠি, 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পিরোজ-৩৩৩/০০, তাং-২০/৯/০০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মৎস চাষ, কলাচাষ</w:t>
            </w:r>
          </w:p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বেকার যুব প্রশিক্ষণ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০৬/০২/১৩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শেখ ফজলুল হক মনি যুব সংঘ, 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৩৩৪/০০, তাং-২১/৯/০০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 xml:space="preserve"> সেনিটেশন, মৎস চাষ, কুটির শিল্প, কলা চাষ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৩০/০৩/১৪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খলনী পলস্নী উনণয়ন যুব সংস্থা, 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উঃ কলারদোয়ানিয়া, নাজিরপুর, পিরোজপুর।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পিরোজ-৩৫৮/০১,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 তাং ১২/০২/০১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মৎস চাষ প্রকল্প</w:t>
            </w:r>
          </w:p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হলুদ চাষ, বৃক্ষরোপন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০৬/০২/১১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রনি এন্ড রানা ফাউন্ডেশন, 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ঝনঝনিয়া, মালিখালী,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৩৬১/০১, তাং-১২/০২/০১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spacing w:before="60" w:after="60"/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মৎস চাষ প্রকল্প, স্যানিটেশন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১৪/০৭/১৩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চরখালী তরম্নন সংঘ, 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চরখালী, রঘুনাথপুর,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৩৬৪/০১, তাং-২২/৩/০১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0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0"/>
                <w:sz w:val="20"/>
                <w:szCs w:val="20"/>
                <w:cs/>
                <w:lang w:bidi="bn-BD"/>
              </w:rPr>
              <w:t>বেকারত্ব দুরীকরণ, শিক্ষা, শামিত্ম, ক্রীড়া ও সাংস্কৃতিক অনুষ্ঠান, কারিগরী প্রশি</w:t>
            </w:r>
            <w:r w:rsidRPr="00BB4886">
              <w:rPr>
                <w:rFonts w:ascii="Nikosh" w:eastAsia="NikoshBAN" w:hAnsi="Nikosh" w:cs="Nikosh"/>
                <w:w w:val="90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w w:val="90"/>
                <w:sz w:val="20"/>
                <w:szCs w:val="20"/>
                <w:cs/>
                <w:lang w:bidi="bn-BD"/>
              </w:rPr>
              <w:t>ণ কার্যক্রম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১৯/০৫/১৫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ভাই বন্ধু যুব সংঘ, 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মধ্য বাঘাজোড়া,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৩৬৮/০১, তাং-৪/৪/০১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সমাজের অবহেলিত, নিপিড়িত, দারিদ্র, নৈশ্য বিদ্যালয়, বয়স্কদের শিক্ষা ব্যবস্থা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১৯/০৬/১১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উদয়ন সমাজকল্যান সমিতি, 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চড়বানিয়ারী,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৩৭৩/০১, তাং-১৬/৫/০১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ক্রিড়া ও সাংস্কৃতিক অনুষ্ঠান পালন, গরীব ও অসহায়তের সাহায্য করা, রাসত্মাঘাট স্বেচ্ছা শ্রমের মাধ্যমে স্থাপন।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১৪/০৭/১১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w w:val="90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0"/>
                <w:sz w:val="20"/>
                <w:szCs w:val="20"/>
                <w:cs/>
                <w:lang w:bidi="bn-BD"/>
              </w:rPr>
              <w:t>ইউনাইটেড ওয়েল ফেয়ার ফাউন্ডেশন ইউ,ডবি</w:t>
            </w:r>
            <w:r w:rsidRPr="00BB4886">
              <w:rPr>
                <w:rFonts w:ascii="Nikosh" w:hAnsi="Nikosh" w:cs="Nikosh"/>
                <w:w w:val="90"/>
                <w:sz w:val="20"/>
                <w:szCs w:val="20"/>
              </w:rPr>
              <w:t>­</w:t>
            </w:r>
            <w:r w:rsidRPr="00BB4886">
              <w:rPr>
                <w:rFonts w:ascii="Nikosh" w:eastAsia="NikoshBAN" w:hAnsi="Nikosh" w:cs="Nikosh"/>
                <w:w w:val="90"/>
                <w:sz w:val="20"/>
                <w:szCs w:val="20"/>
                <w:cs/>
                <w:lang w:bidi="bn-BD"/>
              </w:rPr>
              <w:t xml:space="preserve">উ,এফ) শ্রীরামকাঠী,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৩৭৭/০১, তাং-১৮/০৬/০১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0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0"/>
                <w:sz w:val="20"/>
                <w:szCs w:val="20"/>
                <w:cs/>
                <w:lang w:bidi="bn-BD"/>
              </w:rPr>
              <w:t xml:space="preserve">পরিবার পরিকল্পনা, কিশোর অপরাধীদের কল্যাণ, সামাজিক </w:t>
            </w:r>
            <w:r w:rsidRPr="00BB4886">
              <w:rPr>
                <w:rFonts w:ascii="Nikosh" w:eastAsia="NikoshBAN" w:hAnsi="Nikosh" w:cs="Nikosh"/>
                <w:w w:val="90"/>
                <w:sz w:val="20"/>
                <w:szCs w:val="20"/>
                <w:cs/>
                <w:lang w:bidi="bn-BD"/>
              </w:rPr>
              <w:lastRenderedPageBreak/>
              <w:t>অসমর্থ ব্যক্তিদের কল্যাণ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lastRenderedPageBreak/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২৯/০৬/১১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tabs>
                <w:tab w:val="left" w:pos="500"/>
              </w:tabs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সমাজ উন্নয়ন প্রগতি সংঘ,</w:t>
            </w:r>
          </w:p>
          <w:p w:rsidR="008C5F41" w:rsidRPr="00BB4886" w:rsidRDefault="008C5F41" w:rsidP="00114839">
            <w:pPr>
              <w:tabs>
                <w:tab w:val="left" w:pos="500"/>
              </w:tabs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দীঘিরজান,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৩৭৮/০১, তাং-২১/০৬/০১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মৎস চাষ, বৃক্ষ রোপন</w:t>
            </w:r>
          </w:p>
          <w:p w:rsidR="008C5F41" w:rsidRPr="00BB4886" w:rsidRDefault="008C5F41" w:rsidP="00114839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সেলাই প্রশিক্ষণ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২৯/১২/১৬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দি ডেভলপমেন্ট এসোসিয়েশন, 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উঃ কলারদোয়ানিয়া, নাজিরপুর, পিরোজপুর।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পিরোজ-৩৮৬/০১,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১৫/০৭/০১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পাঠাগার গণশিক্ষা কার্যক্রম</w:t>
            </w:r>
          </w:p>
          <w:p w:rsidR="008C5F41" w:rsidRPr="00BB4886" w:rsidRDefault="008C5F41" w:rsidP="00114839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মাদক বিরোধী সচেতনতা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১৪/০৭/১১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রামকৃন্স একতা সেবা সংগ, 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বানিয়াকাঠী,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৩৮৯/০১ তাং-৬/৮/০১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ধর্মীয় কাজ, সামাজিক কর্মকান্ড, শিশু শিক্ষা, মৎস চাষ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১৯/০৫/১২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উন্নয়ন, কলারদোয়ানিয়া, 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৪০৫/০১, তাং-৬/১১/০১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মৎস চাষ, কলাচাষ</w:t>
            </w:r>
          </w:p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বেকার যুব প্রশিক্ষণ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১৯/০৭/১০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আমরা ‘ক’ জনা ক্লাব ও পাঠাগার, 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পিরোজ-৪১৮/০২, তাং-১৯/০১/০২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 xml:space="preserve"> সেনিটেশন, মৎস চাষ, কুটির শিল্প, কলা চাষ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২৪/০৮/১৬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বলাকা ওয়েল ফেয়ার ফাউন্ডেশন,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সাচিয়া,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৪৩০/০২, তাং-০২/০৪/০২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মৎস চাষ প্রকল্প</w:t>
            </w:r>
          </w:p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হলুদ চাষ, বৃক্ষরোপন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১৪/০৭/১০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ইসলামী পাঠাগার ও সমাজকল্যান পরিষদ,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পিরোজ-৪৩৫/০২, তাং২৩/৪/০২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spacing w:before="60" w:after="60"/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মৎস চাষ প্রকল্প, স্যানিটেশন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২৮/০৭/১৭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জয় সংঘ, রঘুনাথপুর, 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পিরোজ-৪৩৭/০২,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তাং-৯/৫/০২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ধর্মীয় কাজ, সামাজিক কর্মকান্ড, শিশু শিক্ষা, মৎস চাষ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১৪/০৭/১১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ডুমুরিয়া আলহেরা ইসলামী যুব সংঘ, 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দেউলবাড়ী গাওখারী,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পিরোজ-৪৪৮/০২,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১৮/৬/০২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মৎস চাষ, কলাচাষ</w:t>
            </w:r>
          </w:p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বেকার যুব প্রশিক্ষণ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২৫/০৮/১৩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বাইনকাঠী সার্বজনীয় হরিসভা সেবাশ্রম,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৪৫৬/০২, তাং-২৪/০৭/০২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 xml:space="preserve"> সেনিটেশন, মৎস চাষ, কুটির শিল্প, কলা চাষ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১০ শতাংশ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২৯/১২/১৯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৫৭ নং দিঘীরজান সঃপ্রাঃবিঃ কল্যান সমিতি,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পিরোজ-৪৬৬/০২, তাং-৮/৯/০২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শিক্ষক অভিবাবক কল্যাণ কার্যক্রম, নির</w:t>
            </w:r>
            <w:r w:rsidRPr="00BB4886">
              <w:rPr>
                <w:rFonts w:ascii="Nikosh" w:eastAsia="NikoshBAN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রতা দুরীকরণ, বয়স্ক শিক্ষা।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৮/৯/০২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নাজিরপুর মডেল সঃ প্রাঃ বিঃ শিক্ষক অভিবাবক কল্যান সমিতি,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পিরোজ-৪৬৭/০২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৮/৯/০২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শিক্ষক অভিবাবক কল্যাণ কার্যক্রম, নির</w:t>
            </w:r>
            <w:r w:rsidRPr="00BB4886">
              <w:rPr>
                <w:rFonts w:ascii="Nikosh" w:eastAsia="NikoshBAN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রতা দুরীকরণ, বয়স্ক শিক্ষা।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২৫/০৯/১৬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w w:val="90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0"/>
                <w:sz w:val="20"/>
                <w:szCs w:val="20"/>
                <w:cs/>
                <w:lang w:bidi="bn-BD"/>
              </w:rPr>
              <w:t xml:space="preserve">৩৩ নং উঃ পঃ কলারদোয়ানিয়া সঃ প্রাঃ বিঃ অভিবাবক কল্যান সমিতি,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পিরোজ-৪৭১/০২,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২৬/০৯/০২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শিক্ষক অভিবাবক কল্যাণ কার্যক্রম, নির</w:t>
            </w:r>
            <w:r w:rsidRPr="00BB4886">
              <w:rPr>
                <w:rFonts w:ascii="Nikosh" w:eastAsia="NikoshBAN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রতা দুরীকরণ, বয়স্ক শিক্ষা।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২৬/০৯/০২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ইউনিটি ইউং সোসাইটি, 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চিথলিয়া, সাতকাছিমা,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৪৭৬/০২, তাং-০৬/১০/০২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0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0"/>
                <w:sz w:val="20"/>
                <w:szCs w:val="20"/>
                <w:cs/>
                <w:lang w:bidi="bn-BD"/>
              </w:rPr>
              <w:t>ধর্মীয় কাজ, সামাজিক কর্মকান্ড, শিশু শিক্ষা, মৎস চাষ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১০/১১/১৬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৮০ নং চৌঠাই মহল সঃ প্রাঃ বিঃ শিক্ষক অভিবাবক কল্যান সমিতি,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৪৭৯/০২, তাং-২৮/১০/০২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শিক্ষক অভিবাবক কল্যাণ কার্যক্রম, নির</w:t>
            </w:r>
            <w:r w:rsidRPr="00BB4886">
              <w:rPr>
                <w:rFonts w:ascii="Nikosh" w:eastAsia="NikoshBAN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রতা দুরীকরণ, বয়স্ক শিক্ষা।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২৮/০২/০২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সাতকাছিমা সঃ প্রাঃ বিঃ শিক্ষক অভিবাবক কল্যান সমিতি,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৪৮২/০২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তাং-৩০/১০/০২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শিক্ষক অভিবাবক কল্যাণ কার্যক্রম, নির</w:t>
            </w:r>
            <w:r w:rsidRPr="00BB4886">
              <w:rPr>
                <w:rFonts w:ascii="Nikosh" w:eastAsia="NikoshBAN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রতা দুরীকরণ, বয়স্ক শিক্ষা।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৩০/১০/০২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আদর্শ যুব সংঘ, 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পশ্চিম বুইচাকাঠী,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৪৮৭/০২, তাং-২৫/১১/০২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মৎস চাষ প্রকল্প</w:t>
            </w:r>
          </w:p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হলুদ চাষ, বৃক্ষরোপন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০৫/০৯/১৩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তরঙ্গ যুব সংঘ, 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গিলাতলা,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৪৯২/০২, তাং-২৭/১১/০২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spacing w:before="60" w:after="60"/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মৎস চাষ প্রকল্প, স্যানিটেশন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৩১/০১/১৮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স্বাস্থ ও গ্রাম উন্নয়ন সংস্থা, 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চাদকাঠী বাজার,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পিরোজ-৫৩০/০৩, তাং-২৯/৫/০৩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0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0"/>
                <w:sz w:val="20"/>
                <w:szCs w:val="20"/>
                <w:cs/>
                <w:lang w:bidi="bn-BD"/>
              </w:rPr>
              <w:t>বেকারত্ব দুরীকরণ, শিক্ষা, শামিত্ম, ক্রীড়া ও সাংস্কৃতিক অনুষ্ঠান, কারিগরী প্রশি</w:t>
            </w:r>
            <w:r w:rsidRPr="00BB4886">
              <w:rPr>
                <w:rFonts w:ascii="Nikosh" w:eastAsia="NikoshBAN" w:hAnsi="Nikosh" w:cs="Nikosh"/>
                <w:w w:val="90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w w:val="90"/>
                <w:sz w:val="20"/>
                <w:szCs w:val="20"/>
                <w:cs/>
                <w:lang w:bidi="bn-BD"/>
              </w:rPr>
              <w:t>ণ কার্যক্রম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২৯/০১/১৭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আশ্রায় ফাউন্ডেশন (এ,এফ), 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মাদারবাড়ী,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পিরোজ-৫৬৪/০৩, তাং-০২/৮/০৩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সমাজের অবহেলিত, নিপিড়িত, দারিদ্র, নৈশ্য বিদ্যালয়, বয়স্কদের শিক্ষা ব্যবস্থা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২৯/০৯/১৪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২নং মাহম্মুদকান্দা সঃ প্রাঃ বিঃ কল্যাণ সমিতি,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পিরোজ-৫৬৫/০৩ তাং ০৪/০৮/০৩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শিক্ষক অভিবাবক কল্যাণ কার্যক্রম, নির</w:t>
            </w:r>
            <w:r w:rsidRPr="00BB4886">
              <w:rPr>
                <w:rFonts w:ascii="Nikosh" w:eastAsia="NikoshBAN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রতা দুরীকরণ, বয়স্ক শিক্ষা।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০৪/০৮/০৩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w w:val="90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0"/>
                <w:sz w:val="20"/>
                <w:szCs w:val="20"/>
                <w:cs/>
                <w:lang w:bidi="bn-BD"/>
              </w:rPr>
              <w:t xml:space="preserve">৩ নং মাটিভাংঘা কদমবাড়ী সঃ প্রঃ বিঃ শিক্ষক অভিভাবক কল্যান সমিতি,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৫৬৬/০৩ তাং-৪/৮/০৩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শিক্ষক অভিবাবক কল্যাণ কার্যক্রম, নির</w:t>
            </w:r>
            <w:r w:rsidRPr="00BB4886">
              <w:rPr>
                <w:rFonts w:ascii="Nikosh" w:eastAsia="NikoshBAN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রতা দুরীকরণ, বয়স্ক শিক্ষা।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৪/৮/০৩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৮ নং বৈবুনিয়া সঃ প্রাঃ বিঃ শিক্ষক অভিবাবক কল্যান সমিতি, নাজিরপুর, পিরোজপুর।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৫৭৬/০৩, তাং-৪/৮/০৩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শিক্ষক অভিবাবক কল্যাণ কার্যক্রম, নির</w:t>
            </w:r>
            <w:r w:rsidRPr="00BB4886">
              <w:rPr>
                <w:rFonts w:ascii="Nikosh" w:eastAsia="NikoshBAN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রতা দুরীকরণ, বয়স্ক শিক্ষা।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২৫/০৮/১৩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একতা ফাউন্ডেশন, পদ্মডুবি, গাওখালী, নাজিরপুর, পিরোজপুর।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৫৮৪/০৩, তাং-১৪/১০/০৩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পাঠাগার, গণশিক্ষা কার্যক্রম</w:t>
            </w:r>
          </w:p>
          <w:p w:rsidR="008C5F41" w:rsidRPr="00BB4886" w:rsidRDefault="008C5F41" w:rsidP="00114839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মাদক বিরোধী সচেতনতা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২৯/১০/১৭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স্রোত বহুমাত্রিক সংঘ, 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চাঁদকাঠী,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৫৯৪/০৩, তাং-১০/১২/০৩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ধর্মীয় কাজ, সামাজিক কর্মকান্ড, শিশু শিক্ষা, মৎস চাষ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১০/১১/০৫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w w:val="90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0"/>
                <w:sz w:val="20"/>
                <w:szCs w:val="20"/>
                <w:cs/>
                <w:lang w:bidi="bn-BD"/>
              </w:rPr>
              <w:t xml:space="preserve">৯ নং পশ্চিম বানিয়ারী সঃ প্রাঃ বিঃ শিক্ষক অভিবাবক কল্যান সমিতি,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পিরোজ-৬০৮/০৪, তাং১৭/০৩/০৪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শিক্ষক অভিবাবক কল্যাণ কার্যক্রম, নির</w:t>
            </w:r>
            <w:r w:rsidRPr="00BB4886">
              <w:rPr>
                <w:rFonts w:ascii="Nikosh" w:eastAsia="NikoshBAN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রতা দুরীকরণ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০৮/১০/০৬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৩২ নং মনোহরপুর সরকারপাড়া সঃপ্রাঃবিঃ কল্যান সমিতি, নাজিরপুর, পিরোজপুর।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পিরোজ-৬০৯/০৪, তাং১৭/০৩/০৪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শিক্ষক অভিবাবক কল্যাণ কার্যক্রম, নির</w:t>
            </w:r>
            <w:r w:rsidRPr="00BB4886">
              <w:rPr>
                <w:rFonts w:ascii="Nikosh" w:eastAsia="NikoshBAN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রতা দুরীকরণ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১৪/০৮/০৪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রঘুনাথপুর আদর্শ যুব সংঘ, 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রঘুনাথপুর, রঘুনাথপুর,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৬১১/০৪, তাং-৩০/০৩/০৪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মৎস চাষ প্রকল্প</w:t>
            </w:r>
          </w:p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হলুদ চাষ, বৃক্ষরোপন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০৩/০৯/১৪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ভিলেজ এডুকেশন সেননিটেশন হেরিটেশন এন্ড এগ্রিকালচার ডেভলপমেন্ট এ্যসোসিয়েশন (ভিসা)হোগলা বুনিয়া,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পিরোজ-৬১৪/০৪, তাং-১৫/০৪/০৪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spacing w:before="60" w:after="60"/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মৎস চাষ প্রকল্প, স্যানিটেশন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০৯/০৮/১২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একতা যুব সংঘ, (এজিএস)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পশ্চিম গাওখালী, নাজিরপুর, পিরোজপুর।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পিরোজ-৬১৫/০৪, তাং১৫/০৪/০৪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ধর্মীয় কাজ, সামাজিক কর্মকান্ড, শিশু শিক্ষা, মৎস চাষ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১২/০৫/১৬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সূর্য্যসেনা যুব সংঘ, 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গাওখালী,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৬১৬/০৪, তাং-১৫/০৪/০৪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মৎস চাষ, কলাচাষ</w:t>
            </w:r>
          </w:p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বেকার যুব প্রশিক্ষণ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০৮/০২/১৩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মাদার তেরেসা ফাউন্ডেশন (এমটিএফ),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পিরোজ-৬২৩/০৪,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২/৬/০৪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 xml:space="preserve"> সেনিটেশন, মৎস চাষ, কুটির শিল্প, কলা চাষ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২৫/০৮/১৪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জনকল্যান সংস্থা,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মাদারবাড়ী,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৬২৯/০৪, তাং-১৫/৭/০৪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ক্রিড়া, পত্রিকা পাঠ, সাংস্কৃতিক অনুষ্ঠান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০৯/০৮/১২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সেবা ওয়েলফেয়ার ফাউন্ডেশন, 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পেনাখালী, সাচিয়া, নাজিরপুর, পিরোজপুর।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৬৩৭/০৪ তাং-২৫/৯/০৪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spacing w:before="60" w:after="60"/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বিভিন্ন প্রকার খেলাধুলা, পত্রিকা ও বিভিন্ন ধরণের বই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০৯/০৮/১২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প্রিন্স ফাউন্ডেশন, কলারদোয়ানিয়া, নাজিরপুর, পিরোজপুর।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৬৪৮/০৪, তাং-২৩/১১/০৪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spacing w:before="60" w:after="60"/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মৎস চাষ প্রকল্প, স্যানিটেশন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২৫/০৬/১৩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w w:val="8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85"/>
                <w:sz w:val="20"/>
                <w:szCs w:val="20"/>
                <w:cs/>
                <w:lang w:bidi="bn-BD"/>
              </w:rPr>
              <w:t xml:space="preserve">রেনেসা ওয়েলফেয়ার ফাউন্ডেশন, দক্ষিন কলারদোয়ানিয়া, মাদারবাড়ী,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পিরোজ-৬৫৫/০৪,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২৮/১২/০৪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0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0"/>
                <w:sz w:val="20"/>
                <w:szCs w:val="20"/>
                <w:cs/>
                <w:lang w:bidi="bn-BD"/>
              </w:rPr>
              <w:t>ধর্মীয় কাজ, সামাজিক কর্মকান্ড, শিশু শিক্ষা, মৎস চাষ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১২/০৫/১৬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দেউলবাড়ী দুর্বার যুব সংঘ, গ্রাম-পাকুড়িয়া, পোঃ গাওখালী,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৬৬২/০৫,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তাং-১৬/০১/০৫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মৎস চাষ, কলাচাষ</w:t>
            </w:r>
          </w:p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বেকার যুব প্রশিক্ষণ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১৯ শতাংশ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০৫/০৪/১৭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সততা সমাজকল্যান সংস্থা, 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কলারদোয়ানিয়া,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৬৬৭/০৫ তাং-৩১/০১/০৫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 xml:space="preserve"> সেনিটেশন, মৎস চাষ, কুটির শিল্প, কলা চাষ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২২/০৪/১৩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জনকল্যান ফাউন্ডেশন, উঃ পাকুরিয়া, গাওখালী বাজার,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পিরোজ-৬৭৩/০৫,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০২/০৩/০৫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মৎস চাষ প্রকল্প</w:t>
            </w:r>
          </w:p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হলুদ চাষ, বৃক্ষরোপন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১৭/০৬/১৭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এ্যাবা বাংলাদেশ সোসাইটি, 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রঘুনাথপুর,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পিরোজ-৬৭৫/০৫,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১২/৪/০৫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spacing w:before="60" w:after="60"/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মৎস চাষ প্রকল্প, স্যানিটেশন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২০/১৫/১০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পশ্চিম বকসি পলস্নী মঙ্গল যুব সংঘ, পশ্চিম বাকসি, ষোলশত,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 ৬৭৯/০৫, তাং-২৫/৪/০৫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0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0"/>
                <w:sz w:val="20"/>
                <w:szCs w:val="20"/>
                <w:cs/>
                <w:lang w:bidi="bn-BD"/>
              </w:rPr>
              <w:t>বেকারত্ব দুরীকরণ, শিক্ষা, শামিত্ম, ক্রীড়া ও সাংস্কৃতিক অনুষ্ঠান, কারিগরী প্রশি</w:t>
            </w:r>
            <w:r w:rsidRPr="00BB4886">
              <w:rPr>
                <w:rFonts w:ascii="Nikosh" w:eastAsia="NikoshBAN" w:hAnsi="Nikosh" w:cs="Nikosh"/>
                <w:w w:val="90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w w:val="90"/>
                <w:sz w:val="20"/>
                <w:szCs w:val="20"/>
                <w:cs/>
                <w:lang w:bidi="bn-BD"/>
              </w:rPr>
              <w:t>ণ কার্যক্রম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০৭/০৯/১৩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করি নিজের কাজ(কনিকা), 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কলারদোয়ানিয়া,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পিরোজ-৬৮৮/০৬,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২৬/০৩/০৬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সমাজের অবহেলিত, নিপিড়িত, দারিদ্র, নৈশ্য বিদ্যালয়, বয়স্কদের শিক্ষা ব্যবস্থা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২০/০৫/১৫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বুইচাকাঠী টাইগার ফ্রেন্ডস ক্লাব, 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বুইচাকাঠী,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পিরোজ-৭১০/০৬,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১১/৯/০৬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ক্রিড়া ও সাংস্কৃতিক অনুষ্ঠান পালন, গরীব ও অসহায়তের সাহায্য করা, রাসত্মাঘাট স্বেচ্ছা শ্রমের মাধ্যমে স্থাপন।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১৯/০৪/১৪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কোজাগরী ইন্টারন্যাশনাল, 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ঘোষকাঠী,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পিরোজ-৭২৮/০৬,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১৩/১২/০৬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0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0"/>
                <w:sz w:val="20"/>
                <w:szCs w:val="20"/>
                <w:cs/>
                <w:lang w:bidi="bn-BD"/>
              </w:rPr>
              <w:t>পরিবার পরিকল্পনা, কিশোর অপরাধীদের কল্যাণ, সামাজিক অসমর্থ ব্যক্তিদের কল্যাণ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২৩/০৫/১৫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সমাজকল্যাণ সমবায় সংস্থা, দঃ লেবুজিলবুনিয়া, চাঁদকাঠী,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পিরোজ-৭৪৬/০৭,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১৯/০৪/০৭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মৎস চাষ, বৃক্ষ রোপন, সেলাই প্রশিক্ষণ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১৯/০৪/১৩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w w:val="8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85"/>
                <w:sz w:val="20"/>
                <w:szCs w:val="20"/>
                <w:cs/>
                <w:lang w:bidi="bn-BD"/>
              </w:rPr>
              <w:t xml:space="preserve">সৈকত পলস্নী উনণয়ন সংস্থা (এস,পি,ডি,এস), কলারদোয়ানিয়া, মাদারবাড়ী,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পিরোজ-৭৫৬/০৭,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৬/৬/০৭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পাঠাগার, গণশিক্ষা কার্যক্রম</w:t>
            </w:r>
          </w:p>
          <w:p w:rsidR="008C5F41" w:rsidRPr="00BB4886" w:rsidRDefault="008C5F41" w:rsidP="00114839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মাদক বিরোধী সচেতনতা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১৯/০৪/১৪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স্বর্ণা সমাজ উন্নয়ন সংঘ, পূর্ব বানিয়ারী দিঘীরজান, নাজিরপুর, পিরোজপুর।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পিরোজ-৭৭২/০৭,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২১/৮/০৭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ধর্মীয় কাজ, সামাজিক কর্মকান্ড, শিশু শিক্ষা, মৎস চাষ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২০/১০/১৭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আশার আলো ফাউন্ডেশন (এ,এ,এফ), মনোহরপুর, গাওখালী,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পিরোজ-৭৭৫/০৭,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২৯/৮/০৭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মৎস চাষ, কলাচাষ</w:t>
            </w:r>
          </w:p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বেকার যুব প্রশিক্ষণ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০৯/১১/১৩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অগ্রগতি ফাউন্ডেশন (এ,এফ), 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মুগারঝোর, বৈটাকাটা,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পিরোজ-৭৭৮/০৭,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৩/৯/০৭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 xml:space="preserve"> সেনিটেশন, মৎস চাষ, কুটির শিল্প, কলা চাষ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১৪/০৮/১৭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w w:val="8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85"/>
                <w:sz w:val="20"/>
                <w:szCs w:val="20"/>
                <w:cs/>
                <w:lang w:bidi="bn-BD"/>
              </w:rPr>
              <w:t xml:space="preserve">আব্দুলস্নাহ আল রম্নমী পাঠাগার এন্ড কলাব, দঃ কলারদোয়ানিয়া, কলারদোয়ানিয়া,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পিরোজ-৭৮১/০৭,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১২/৯/০৭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মৎস চাষ প্রকল্প</w:t>
            </w:r>
          </w:p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হলুদ চাষ, বৃক্ষরোপন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২৩/০৭/১৭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ষষ্ঠ বন্ধন উন্নয়ন সংস্থা, 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বেতবাড়ী দিঘীড়জান,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পিরোজ-৭৮৫/০৭,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১৮/৯/০৭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spacing w:before="60" w:after="60"/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মৎস চাষ প্রকল্প, স্যানিটেশন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০১/১০/১৩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সেলিম রেজা স্মৃতি পাঠাগার, গ্রাম+পোঃ কলারদোয়ারিয়া,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পিরোজ-৭৯১/০৮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১০/০৩/০৮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ধর্মীয় কাজ, সামাজিক কর্মকান্ড, শিশু শিক্ষা, মৎস চাষ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২১/০৪/১৮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গিলা তলা আই,পি,এম কৃষক ক্লাব, 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গিলাতলা,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পিরোজ-৮০২/০৮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 তাং ২৯/০৫/০৮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কৃষক মাঠ স্কুল, সামাজসেবা মূলক কার্যক্রম, শশু শিক্ষা, মৎস চাষ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২৯/০৫/০৮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w w:val="8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85"/>
                <w:sz w:val="20"/>
                <w:szCs w:val="20"/>
                <w:cs/>
                <w:lang w:bidi="bn-BD"/>
              </w:rPr>
              <w:t xml:space="preserve">ভীমকাঠী আই,সি,এম কৃষক ক্লাব,  গ্রাম-ভীমকাঠী, পোঃ শ্রীরামপ্রর,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পিরোজ-৮০৩/০৮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২৯/০৫/০৮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কৃষক মাঠ স্কুল, সামাজসেবা মূলক কার্যক্রম, শশু শিক্ষা, মৎস চাষ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০৯/০৫/১৭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w w:val="8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85"/>
                <w:sz w:val="20"/>
                <w:szCs w:val="20"/>
                <w:cs/>
                <w:lang w:bidi="bn-BD"/>
              </w:rPr>
              <w:t xml:space="preserve">নাওটানা আই,পি,এম কৃষক ক্লাব, গ্রাম-নাওটানা,পোঃ চাঁদকাঠী </w:t>
            </w:r>
            <w:r w:rsidRPr="00BB4886">
              <w:rPr>
                <w:rFonts w:ascii="Nikosh" w:eastAsia="NikoshBAN" w:hAnsi="Nikosh" w:cs="Nikosh"/>
                <w:w w:val="85"/>
                <w:sz w:val="20"/>
                <w:szCs w:val="20"/>
                <w:cs/>
                <w:lang w:bidi="bn-BD"/>
              </w:rPr>
              <w:lastRenderedPageBreak/>
              <w:t xml:space="preserve">বাজার,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lastRenderedPageBreak/>
              <w:t xml:space="preserve">পিরোজ-৮০৪/০৮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lastRenderedPageBreak/>
              <w:t>তাং ২৯/০৫/০৮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lastRenderedPageBreak/>
              <w:t xml:space="preserve">কৃষক মাঠ স্কুল, সামাজসেবা মূলক </w:t>
            </w: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lastRenderedPageBreak/>
              <w:t>কার্যক্রম, শশু শিক্ষা, মৎস চাষ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lastRenderedPageBreak/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২৯/০৫/০৮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উত্তর পাকুরিয়া আই,পি,এম কৃষক ক্লাব, গ্রাম-পাকুরিয়া, পোঃ গাওখালী,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পিরোজ/৮০৫/০৮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২৯/০৫/০৮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কৃষক মাঠ স্কুল, সামাজসেবা মূলক কার্যক্রম, শশু শিক্ষা, মৎস চাষ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২৯/০৫/০৮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বৈবুনিয়া আই, পি,এম কৃষক ক্লাব, গ্রাম-বৈবুনিয়া, পোঃ মাটিভাংগা,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পিরোজ-৮০৬/০৮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২৯/০৫/০৮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কৃষক মাঠ স্কুল, সামাজসেবা মূলক কার্যক্রম, শশু শিক্ষা, মৎস চাষ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২৯/০৫/০৮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w w:val="8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85"/>
                <w:sz w:val="20"/>
                <w:szCs w:val="20"/>
                <w:cs/>
                <w:lang w:bidi="bn-BD"/>
              </w:rPr>
              <w:t xml:space="preserve">ভাই জোরা আই, পি,এমকৃষক ক্লাব, গ্রাম-ভাইজোরা, পোঃ মাটিভাংগা,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পিরোজ-৮০৭/০৮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২৯/০৫/০৮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কৃষক মাঠ স্কুল, সামাজসেবা মূলক কার্যক্রম, শশু শিক্ষা, মৎস চাষ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২৯/০৫/০৮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নিস্ক্রিয</w:t>
            </w: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মমতাজ স্মৃতি পাঠাগার, গ্রাম-বিলুয়া মুগারঝোর, ডাক-বৈঠাকাটা,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পিরোজ-৮৩৯/০৮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১৪/১০/০৮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মৎস চাষ, কলাচাষ</w:t>
            </w:r>
          </w:p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বেকার যুব প্রশিক্ষণ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১০/০১/১৮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মধুমতি ঢেভলপমেন্ট ফাউন্ডেশন (এম,ডি,এফ), নাজিরপুর, পিরোজপুর।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পিরোজ-৮৪৩/০৮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২৮/১০/০৮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 xml:space="preserve"> সেনিটেশন, মৎস চাষ, কুটির শিল্প, কলা চাষ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০৫/০১/১৪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সমাজ উন্নয়ন ইসলামী একতা সংঘ ও পাঠাগার, গ্রামুচরখোলা,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পিরোজ-৮৫৯/০৮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১৭/১২/০৮ইং।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মৎস চাষ প্রকল্প</w:t>
            </w:r>
          </w:p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হলুদ চাষ, বৃক্ষরোপন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১৯/০৩/১৩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পশ্চিম যুগিয়া সমাজ কল্যাণ সমিতি, গ্রাম-পশ্চিম যুগিয়া, পোঃ সাচিয়া,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পিরোজ-৮৬২/০৮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২১/১২/০৮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spacing w:before="60" w:after="60"/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মৎস চাষ প্রকল্প, স্যানিটেশন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০৭/০৯/১৬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শরৎ স্মৃতি সংসদ ও পাঠাগার, গ্রাম+পোঃ শাঁখারীকাঠী,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পিরোজ-৮৬৬/০৯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১৭/১১/০৯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0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0"/>
                <w:sz w:val="20"/>
                <w:szCs w:val="20"/>
                <w:cs/>
                <w:lang w:bidi="bn-BD"/>
              </w:rPr>
              <w:t>বেকারত্ব দুরীকরণ, শিক্ষা, শামিত্ম, ক্রীড়া ও সাংস্কৃতিক অনুষ্ঠান, কারিগরী প্রশি</w:t>
            </w:r>
            <w:r w:rsidRPr="00BB4886">
              <w:rPr>
                <w:rFonts w:ascii="Nikosh" w:eastAsia="NikoshBAN" w:hAnsi="Nikosh" w:cs="Nikosh"/>
                <w:w w:val="90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w w:val="90"/>
                <w:sz w:val="20"/>
                <w:szCs w:val="20"/>
                <w:cs/>
                <w:lang w:bidi="bn-BD"/>
              </w:rPr>
              <w:t>ণ কার্যক্রম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১৩/১১/১২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বহোতা সৃজন সংঘ, গ্রাম- হোগলাবুনিয়া, পোঃ তারাবুনিয়া,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পিরোজ-৮৬৯/১০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০৮/৮/১০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সমাজের অবহেলিত, নিপিড়িত, দারিদ্র, নৈশ্য বিদ্যালয়, বয়স্কদের শিক্ষা ব্যবস্থা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১৭/০৫/১৪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রোগী কল্যাণ সমিতি, উপজেলা স্বাস্থ্য কমপে</w:t>
            </w:r>
            <w:r w:rsidRPr="00BB4886">
              <w:rPr>
                <w:rFonts w:ascii="Nikosh" w:hAnsi="Nikosh" w:cs="Nikosh"/>
                <w:sz w:val="20"/>
                <w:szCs w:val="20"/>
              </w:rPr>
              <w:t>­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ক্স,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পিরোজ-৮৭০/১০ ০৪/১০/১০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ক্রিড়া ও সাংস্কৃতিক অনুষ্ঠান পালন, গরীব ও অসহায়তের সাহায্য করা, রাসত্মাঘাট স্বেচ্ছা শ্রমের মাধ্যমে স্থাপন।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উপজেলা হাসপাতাল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১৬/০৩/১৭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ভরসা, গ্রাম-হোগলাবুনিয়া, পোঃ তারাবুনিয়া,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পিরোজ-৮৭৮/১০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৩০/১১/১০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0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0"/>
                <w:sz w:val="20"/>
                <w:szCs w:val="20"/>
                <w:cs/>
                <w:lang w:bidi="bn-BD"/>
              </w:rPr>
              <w:t>পরিবার পরিকল্পনা, কিশোর অপরাধীদের কল্যাণ, সামাজিক অসমর্থ ব্যক্তিদের কল্যাণ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৩০/০১/১৮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বৈবুনিয়া নবারুন সংঘ, গ্রাম- বৈবুনিয়া, পোঃ মাটিভাঙ্গা, নাজিরপুর, পিরোজপুর। 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পিরোজ- ৮৯০/১১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১৯/৪/১১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মৎস চাষ, বৃক্ষ রোপন</w:t>
            </w:r>
          </w:p>
          <w:p w:rsidR="008C5F41" w:rsidRPr="00BB4886" w:rsidRDefault="008C5F41" w:rsidP="00114839">
            <w:pPr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সেলাই প্রশিক্ষণ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২৫/০৭/১৬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color w:val="00B0F0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00B0F0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color w:val="00B0F0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color w:val="00B0F0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color w:val="00B0F0"/>
                <w:sz w:val="20"/>
                <w:szCs w:val="20"/>
                <w:cs/>
                <w:lang w:bidi="bn-BD"/>
              </w:rPr>
              <w:t>বিপ</w:t>
            </w:r>
            <w:r w:rsidRPr="00BB4886">
              <w:rPr>
                <w:rFonts w:ascii="Nikosh" w:hAnsi="Nikosh" w:cs="Nikosh"/>
                <w:color w:val="00B0F0"/>
                <w:sz w:val="20"/>
                <w:szCs w:val="20"/>
              </w:rPr>
              <w:t>­</w:t>
            </w:r>
            <w:r w:rsidRPr="00BB4886">
              <w:rPr>
                <w:rFonts w:ascii="Nikosh" w:eastAsia="NikoshBAN" w:hAnsi="Nikosh" w:cs="Nikosh"/>
                <w:color w:val="00B0F0"/>
                <w:sz w:val="20"/>
                <w:szCs w:val="20"/>
                <w:cs/>
                <w:lang w:bidi="bn-BD"/>
              </w:rPr>
              <w:t>ব সাংস্কৃতিক সংঘ ও পাঠাগার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color w:val="00B0F0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color w:val="00B0F0"/>
                <w:sz w:val="20"/>
                <w:szCs w:val="20"/>
                <w:cs/>
                <w:lang w:bidi="bn-BD"/>
              </w:rPr>
              <w:t>গ্রামঃ পাটিতা বাড়ী, পোঃ মাদারবাড়ী, উপজেলাঃ নাজিরপুর, জেলাঃ  পিরোজপুর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00B0F0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color w:val="00B0F0"/>
                <w:sz w:val="20"/>
                <w:szCs w:val="20"/>
                <w:cs/>
                <w:lang w:bidi="bn-BD"/>
              </w:rPr>
              <w:t>পিরোজ-৯১৭/১১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00B0F0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color w:val="00B0F0"/>
                <w:sz w:val="20"/>
                <w:szCs w:val="20"/>
                <w:cs/>
                <w:lang w:bidi="bn-BD"/>
              </w:rPr>
              <w:t>তাং ২১/১২/১১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color w:val="00B0F0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color w:val="00B0F0"/>
                <w:sz w:val="20"/>
                <w:szCs w:val="20"/>
                <w:cs/>
                <w:lang w:bidi="bn-BD"/>
              </w:rPr>
              <w:t>পাঠাগার</w:t>
            </w:r>
          </w:p>
          <w:p w:rsidR="008C5F41" w:rsidRPr="00BB4886" w:rsidRDefault="008C5F41" w:rsidP="00114839">
            <w:pPr>
              <w:jc w:val="both"/>
              <w:rPr>
                <w:rFonts w:ascii="Nikosh" w:hAnsi="Nikosh" w:cs="Nikosh"/>
                <w:color w:val="00B0F0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color w:val="00B0F0"/>
                <w:sz w:val="20"/>
                <w:szCs w:val="20"/>
                <w:cs/>
                <w:lang w:bidi="bn-BD"/>
              </w:rPr>
              <w:t>গণশিক্ষা কার্যক্রম</w:t>
            </w:r>
          </w:p>
          <w:p w:rsidR="008C5F41" w:rsidRPr="00BB4886" w:rsidRDefault="008C5F41" w:rsidP="00114839">
            <w:pPr>
              <w:jc w:val="both"/>
              <w:rPr>
                <w:rFonts w:ascii="Nikosh" w:hAnsi="Nikosh" w:cs="Nikosh"/>
                <w:color w:val="00B0F0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color w:val="00B0F0"/>
                <w:sz w:val="20"/>
                <w:szCs w:val="20"/>
                <w:cs/>
                <w:lang w:bidi="bn-BD"/>
              </w:rPr>
              <w:t>মাদক বিরোধী সচেতনতা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00B0F0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color w:val="00B0F0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00B0F0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color w:val="00B0F0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00B0F0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color w:val="00B0F0"/>
                <w:sz w:val="20"/>
                <w:szCs w:val="20"/>
                <w:cs/>
                <w:lang w:bidi="bn-BD"/>
              </w:rPr>
              <w:t>২১/১২/১৩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00B0F0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বৈঠাকাটা বাজার উন্নয়ন সমিতি, গ্রাম+পোঃ বৈঠাকাটা, নাজিরপুর, পিরোজপুর।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পিরোজ-৯২৭/১৩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১০/০১/১৩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ধর্মীয় কাজ, সামাজিক কর্মকান্ড, শিশু শিক্ষা, মৎস চাষ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২৯/০৪/২০১৮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যাদব সুদা ফাউন্ডেশন, গ্রাম+ডাক-গিলাতলা, নাজিরপুর, পিরোজপুর।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পিরোজ-৯৩৬/১৪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১৫/০৪/১৪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মৎস চাষ, কলাচাষ</w:t>
            </w:r>
          </w:p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বেকার যুব প্রশিক্ষণ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০৭/০৯/১৬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বাদল স্মৃতি পাঠাগার, গ্রামঃ মুগারঝোড়, পোঃ বৈঠাকাটা, উপজেলাঃ নাজিরপুর, জেলাঃ পিরোজপুর।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পিরোজ-৯৪৯/১৫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১০/০৫/১৫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 xml:space="preserve"> সেনিটেশন, মৎস চাষ, কুটির শিল্প, কলা চাষ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০১/১২/১৬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দীর্ঘা উদয়ন সোসাইটি, গ্রাম+পোঃ দীর্ঘা, উপজেলাঃ নাজিরপুর, জেলাঃ পিরোজপুর।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পিরোজ-৯৫৬/১৫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২৫/০৫/১৫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মৎস চাষ প্রকল্প</w:t>
            </w:r>
          </w:p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হলুদ চাষ, বৃক্ষরোপন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০১/১২/১৬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 xml:space="preserve">শহীদ আশ্রাফ পাঠাগার ও ক্লাব, গ্রাম-আমতলা, পোঃ </w:t>
            </w: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lastRenderedPageBreak/>
              <w:t>+উপজেলাঃ নাজিরপুর, জেলাঃ পিরোজপুর।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lastRenderedPageBreak/>
              <w:t xml:space="preserve">পিরোজ-৯৫৭/১৫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lastRenderedPageBreak/>
              <w:t>তাং ০৭/০৯/১৫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spacing w:before="60" w:after="60"/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lastRenderedPageBreak/>
              <w:t>মৎস চাষ প্রকল্প, স্যানিটেশন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০৭/০৯/১৭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পলস্নী প্রজন্ম অর্গানাইজেশন,গ্রামঃ হোগলাবুনিয়া, ডাকঃ তারাবুনিয়া, উপজেলাঃ নাজিরপুর, জেলাঃ পিরোজপুর।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পিরোজ-৯৬০/১৫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১১/১০/১৫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ধর্মীয় কাজ, সামাজিক কর্মকান্ড, শিশু শিক্ষা, মৎস চাষ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১১/১০/১৫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মনীন্দ্র নাথ বড়াল স্মৃতি  পাঠাগার, গ্রাম+পোঃ শ্রীরামকাঠী, উপজেলাঃ নাজিরপুর, জেলাঃ পিরোজপুর।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পিরোজ-৯৬৫/১৫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৩০/১১/১৫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 xml:space="preserve">মৎস চাষ, কলাচাষ, বেকার যুব প্রশিক্ষণ, </w:t>
            </w:r>
            <w:r w:rsidRPr="00BB4886">
              <w:rPr>
                <w:rFonts w:ascii="Nikosh" w:eastAsia="NikoshBAN" w:hAnsi="Nikosh" w:cs="Nikosh"/>
                <w:w w:val="90"/>
                <w:sz w:val="20"/>
                <w:szCs w:val="20"/>
                <w:cs/>
                <w:lang w:bidi="bn-BD"/>
              </w:rPr>
              <w:t>বাল্য বিবাহ রোধ, মাদকমুক্ত সমাজ গঠনসহ বিভিন্ন কার্যক্রম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২০ শতাংশ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১১/১০/১৫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বীর মুক্তিযোদ্ধা জননেতা আলহাজ্ব  .কে.এম. আউয়াল আদর্শ ক্লাব, গ্রাম+পোঃ রঘুনাথপুর, উপজেলাঃ নাজিরপুর, জেলাঃ পিরোজপুর।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পিরোজ-৯৬৭/১৫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৬/১২/১৫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 xml:space="preserve"> সেনিটেশন, মৎস চাষ, কুটির শিল্প, কলা চাষ, </w:t>
            </w:r>
            <w:r w:rsidRPr="00BB4886">
              <w:rPr>
                <w:rFonts w:ascii="Nikosh" w:eastAsia="NikoshBAN" w:hAnsi="Nikosh" w:cs="Nikosh"/>
                <w:w w:val="90"/>
                <w:sz w:val="20"/>
                <w:szCs w:val="20"/>
                <w:cs/>
                <w:lang w:bidi="bn-BD"/>
              </w:rPr>
              <w:t>বাল্য বিবাহ রোধ, মাদকমুক্ত সমাজ গঠনসহ বিভিন্ন কার্যক্রম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২৩/০৭/১৭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শহীদ মুক্তিযোদ্ধা সরোয়ার হোসেন স্মৃতি সমাজকল্যাণ সংঘ ও পাঠাগার, গ্রাম-পূর্ব বানিয়ারী, পোঃ দীঘিরজান, উপজেলাঃ নাজিরপুর, জেলাঃ পিরোজপুর।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পিরোজ-৯৭৬/১৬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তাং ২৪/০৪/১৬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 xml:space="preserve">ক্রিড়া, পত্রিকা পাঠ, সাংস্কৃতিক অনুষ্ঠান, </w:t>
            </w:r>
            <w:r w:rsidRPr="00BB4886">
              <w:rPr>
                <w:rFonts w:ascii="Nikosh" w:eastAsia="NikoshBAN" w:hAnsi="Nikosh" w:cs="Nikosh"/>
                <w:w w:val="90"/>
                <w:sz w:val="20"/>
                <w:szCs w:val="20"/>
                <w:cs/>
                <w:lang w:bidi="bn-BD"/>
              </w:rPr>
              <w:t>বাল্য বিবাহ রোধ, মাদকমুক্ত সমাজ গঠনসহ বিভিন্ন কার্যক্রম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২৪/০৪/১৮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rPr>
          <w:trHeight w:val="449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কলারদোয়ানিয়া প্রতিবন্ধী বিদ্যালয়, গ্রাম+পো: কলারদোয়ানিয়া, নাজিরপুর, পিরোজপুর।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পিরোজ-৯৯৯/১৭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তারিখ: ২৩/০৭/১৭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spacing w:before="60" w:after="60"/>
              <w:jc w:val="both"/>
              <w:rPr>
                <w:rFonts w:ascii="Nikosh" w:hAnsi="Nikosh" w:cs="Nikosh"/>
                <w:w w:val="9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5"/>
                <w:sz w:val="20"/>
                <w:szCs w:val="20"/>
                <w:cs/>
                <w:lang w:bidi="bn-BD"/>
              </w:rPr>
              <w:t>বিভিন্ন প্রকার খেলাধুলা, পত্রিকা ও বিভিন্ন ধরণের বই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২৩/০৭/১৭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বেলুয়া সমাজকল্যাণ সংস্থা, গ্রাম: বেলুয়া মুগারঝোড়, পো: বৈঠাকাটা, নাজিরপুর, পিরোজপুর।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পিরোজ-১০০০/১৭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তারিখ: ০২/০৮/১৭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spacing w:before="60" w:after="60"/>
              <w:jc w:val="both"/>
              <w:rPr>
                <w:rFonts w:ascii="Nikosh" w:hAnsi="Nikosh" w:cs="Nikosh"/>
                <w:w w:val="85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85"/>
                <w:sz w:val="20"/>
                <w:szCs w:val="20"/>
                <w:cs/>
                <w:lang w:bidi="bn-BD"/>
              </w:rPr>
              <w:t>মৎস চাষ প্রকল্প, স্যানিটেশন, বাল্য বিবাহ রোধ, মাদকমুক্ত সমাজ গঠনসহ বিভিন্ন কার্যক্রম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০২/০৮/১৭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গোদারা আদর্শ একতা যুব সংঘ, গ্রাম: গোদারা, ডাক: বানিয়ারি, নাজিরপুর, পিরোজপুর।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পিরোজ-১০০১/১৭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তারিখ: ০২/০৮/১৭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0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0"/>
                <w:sz w:val="20"/>
                <w:szCs w:val="20"/>
                <w:cs/>
                <w:lang w:bidi="bn-BD"/>
              </w:rPr>
              <w:t>ধর্মীয় কাজ, সামাজিক কর্মকান্ড, শিশু শিক্ষা, মৎস চাষ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০২/০৮/২০১৮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sz w:val="20"/>
                <w:szCs w:val="20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নাজিরপুর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মাটিভাংগা উদয়ন ক্লাব, গ্রাম+পো: মাটিভাংগা, নাজিরপুর, পিরোজপুর।</w:t>
            </w:r>
          </w:p>
        </w:tc>
        <w:tc>
          <w:tcPr>
            <w:tcW w:w="1423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পিরোজ-১০১২/১৮ তাং-১২/০৮/১৮</w:t>
            </w:r>
          </w:p>
        </w:tc>
        <w:tc>
          <w:tcPr>
            <w:tcW w:w="2270" w:type="dxa"/>
            <w:gridSpan w:val="2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  <w:w w:val="90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w w:val="90"/>
                <w:sz w:val="20"/>
                <w:szCs w:val="20"/>
                <w:cs/>
                <w:lang w:bidi="bn-BD"/>
              </w:rPr>
              <w:t>ক্রিড়া ও সাংস্কৃতি, স্বেচ্ছাশ্রম, বাল্য বিবাহ রোধ, মাদকমুক্ত সমাজ গঠনসহ বিভিন্ন কার্যক্রম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59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BB4886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১২/০৮/১৮</w:t>
            </w:r>
          </w:p>
        </w:tc>
        <w:tc>
          <w:tcPr>
            <w:tcW w:w="128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spacing w:after="200" w:line="276" w:lineRule="auto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মাদ্রা চাঁদ তারা ক্লাব, পোঃ মাদ্রা, 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১৬৬১ 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যৌতুক বিরোধী প্রচারনা,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৫ শতাংশ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১১-০৯-২০০৭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পশ্চিম পটিকেলবাড়ী পল্লী উন্নয়ন ও সমাজকল্যাণ সমিতি, গ্রামঃ পঃ পটিকেলবাড়ী, পোঃ করফারহাট, নেছারাবাদ, পিরোজপুর।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বরি-১৬১/৭২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তারিখঃ ০৭/১০/৭২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বই পড়া,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৫ শতাংশ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০৯-০৫-২০০৭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নবারুন সংঘ,পোঃ দৈজারী, 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বরি- ১৬৮/৭৩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 ১৬/৫/৭৩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যৌতুক বিরোধী প্রচারনা,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৭ শতাংশ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১৬-০৫-১৯৭৩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চিলতলা যুব সংঘ,চিলতলা, 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বরি-১৯০/৭৫,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তাং ০৯/৬/৭৫ 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কুটির শিল্প, মৎস্য চাষ, হাসঁ-মুরগি পালন 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১০ শতাংশ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০৯-০৬-১৯৭৫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মনিমুক্ত সংঘ, গ্রাম-আতা, পোঃ মাদ্রা, 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বরি- ২৭৪/৭৯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 ২১/১২/৭৯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মৎস্য চাষ, হাসঁ-মুরগি পালন,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রোপন 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৬ শতাংশ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১১-০৮-২০০৮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আলোক সংঘ, নেছারবাদ, পিরোজপুর।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বরি-৩১৩/৮০,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১৮/১ ২/৮০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কুটির শিল্প, মৎস্য চাষ, হাসঁ-মুরগি পালন 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৭ শতাংশ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২৭-০২-১৯৯৮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নবারম্নন যুব সংঘ, ইন্দিরহাট, 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বরি-৩৬৩/৮২,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তাং-১৮/৩/৮২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মৎস্য চাষ, হাসঁ-মুরগি পালন,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রোপন 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৪ শতাংশ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১৮-০৩-১৯৮২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উত্তর করফা সবুজ ক্লাব, করফা, আলকিরহাট, 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৩৬৮/৮২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তাং-৪/৬/৮২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যৌতুক বিরোধী প্রচারনা,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৭ শতাংশ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০৪-০৬-১৯৮২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মৈত্রী যুব কল্যান সমিতি, গ্রাম-মধ্য জলাবাড়ী, 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বরি-৩৫৫/৮২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তাং৪/৮/৮২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বই পড়া,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১০শতাংশ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২৩-০৯-১৯৮২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মডার্ন ইউয়থ ক্লাব, জগন্নাথ কাঠি, 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বরি-৩৭৬/৮২,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তাং ২৩/৯/৮২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বিভিন্ন খেলাধুলার আয়োজন, বই পড়া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৫ শতাংশ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২৩-০৯-১৯৮২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আদুশাহ সমাজ কল্যাণ সংস্থা, পাটিকেলবাড়ী 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পিরোজ-৪৬/৮৫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২৯/৯/৮৫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যৌতুক বিরোধী প্রচারনা,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৫ শতাংশ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১১-১২-২০১৭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মিতালী যুব সংঘ, গ্রাম+পোঃ কামারখালী, স্বরূপকাঠী,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পিরোজ-৩১/৮৫ তাং১০/০৮/৮৫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বাল্য বিবাহ, জাতীয় দিবস পালন, চার-পুল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৭ শতাংশ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১০-০৮-১৯৮৫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পশ্চিম সোহাগদল পল্লী উন্নয়ন সমিতি, 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পশ্চিম সোহাগদল, আলকির হাট, নেছারাবাদ,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৯/৮৫,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তাং-২৬/০২/৮৫ 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রোপন, সেনিটেশন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১০ শতাংশ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২৬-০২-১৯৮৫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বাটনা তলা উদয়ন সংঘ, বাটনাতলা, নেছারাবাদ,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০০২২/৮৬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 ২৩/১০/৮৬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বই পড়া,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৬ শতাংশ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২৩-১০-১৯৮৬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পূর্বজলাবাড়ী সূর্যতরম্নন সংঘ, 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নেছারাবাদ,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০০২৩/৮৬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 ২৩/১০/৮৬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যৌতুক বিরোধী প্রচারনা,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৩ শতাংশ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১১-১০-২০০৯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ইদিলকাঠী যুব কল্যান সমিতি, পোঃ কামারকাঠী, নেছারাবাদ,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৩৮/৮৭,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তাং- ২/২/৮৭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বই পড়া,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৭ শতাংশ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০৮-১০-২০১৫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নেছরবাদ থানা কর্মচারী কল্যান সমিতি, 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১২৬/৯৩, তাং-২৪/৪/৯৩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কুটির শিল্প, মৎস্য চাষ, হাসঁ-মুরগি পালন 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ভাড়াচুক্তি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২৪-০৪-১৯৯৩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জ্যোতি সংঘ, ঠাকুর হাওলা, পোঃ দৈহাড়ি, 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১৪৪/৯৪, তাং ২৩/০২/৯৪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মৎস্য চাষ, হাসঁ-মুরগি পালন,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রোপন 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১০শতাংশ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২৩-০২-১৯৯৪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সোস্যাল ডেভলপমেন্ট অর্গানাইজেশন(এসডিও) নেছারাবাদ,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১৭৬/৯৬তাং ১৬/১১/৯৬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কুটির শিল্প, মৎস্য চাষ, হাসঁ-মুরগি পালন 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৫ শতাংশ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২৮-০৯-২০১৭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রম্নরাল ওয়েল ফেয়ার সোসাইটি, উত্তর 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আলাম কাটি, 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পিরোজ- 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১৭৭/৯৬, তাং-১৭/১২/৯৬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যৌতুক বিরোধী প্রচারনা, 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ভাড়াচুক্তি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০৮-০৮-২০০৬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আমরা দেশ গড়ি, গ্রাম- আউরিয়া, 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২৪৬/৯৯, তাং ২২/৩/৯৯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রোপন, সেনিটেশন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ভাড়াচুক্তি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০৭-১০-২০০৯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মিতালী সমাজকল্যান সংস্থা, গ্রাম+পোঃ সারেংকাঠি, 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২৯৮/৯৯, তাং- ২২/৬/৯৯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যৌতুক বিরোধী প্রচারনা,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১০ শতাংশ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১৬-০৭-২০০৬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সোসাল ওয়েল ফেয়ার এডভারটিসমেন্ট এন্ড রম্নরাল ইউনিটি প্রজেক্ট(স্বরম্নপ), 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২৭০/৯৯, তাং- ২৮/১০/৯৯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কুটির শিল্প, মৎস্য চাষ, হাসঁ-মুরগি পালন 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ভাড়াচুক্তি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০৭-১০-২০০৯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মহাকবি মধুসুধন ক্লাব, গ্রাম+পোঃ কুড়িয়ানা, 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পিরোজ-২৭২/৯৯ তাং-৮/১১/৯৯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মৎস্য চাষ, হাসঁ-মুরগি পালন,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রোপন 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৭ শতাংশ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০৮-১১-১৯৯৯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সেইভ দি পুওর, জগন্নাথকাঠী, 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২৭৩/৯৯ আং ১০/১১/৯৯ 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কুটির শিল্প, মৎস্য চাষ, হাসঁ-মুরগি পালন 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ভাড়াচুক্তি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৩১-০৭-২০১৩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শুভেচ্ছা যুব সংঘ, গ্রাম-নান্দুর হার, পোঃ ইলুহার, নেছারাবাদ,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পিরোজ-২৮১/৯৯, তাং ৭/১২/৯৯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মৎস্য চাষ, হাসঁ-মুরগি পালন,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রোপন 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৭ শতাংশ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০৭-১২-১৯৯৯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বলদিয়া ইউনিয়ন রিক্সা শ্রমিক কল্যাণ সমিতি, পোঃ রাজাবাড়ী, 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পিরোজ-২৮৩/৯৯, তাং ২০/১২/৯৯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যৌতুক বিরোধী প্রচারনা,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ভাড়াচুক্তি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২০-১১-২০১৭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সেন্টার ফর রুলার ডেভলপমেন্ট প্রোগ্রাম, দঃ বালিহারী, 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২৯০/০০তাং-০১/০২/০০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বই পড়া,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ভাড়াচুক্তি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০১-০২-২০০০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রবি রশ্মি সংঘ, গাজিয়া, বাটনাতলা, নেছারবাদ, পিরোজপুর।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৩২৩/০০, তাং ২৯/৬/০০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বিভিন্ন খেলাধুলার আয়োজন, বই পড়া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৫ শতাংশ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২৯-০৬-২০০০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পশ্চিম সোহাগদল এতিমখানা, গ্রাম+পোঃ পশ্চিম সোহাগদল, 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বরি-৩৩৬/০০ তাং ২৬/৯/০০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যৌতুক বিরোধী প্রচারনা,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৭ শতাংশ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২৯-০৯-২০০০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বিলুপ্তির সুপারিকৃত </w:t>
            </w: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গ্রামীন ডেভলপমেন্ট ফাউন্ডেশন, জগন্নাথকাঠী, 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পিরোজ-৩৫৪/০০, তাং ২১/১২/০০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বাল্য বিবাহ, জাতীয় দিবস পালন, চার-পুল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ভাড়াচুক্তি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২৪-০৪-২০১৮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উদ্যগ সমাজ উন্নয়ন কর্মসুচী, সোহাগদল, আলকিরহাট, 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৩৮৫/০১, তাং 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১২/৭/০১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রোপন, সেনিটেশন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৬ শতাংশ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১২-০৭-২০০১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এস,এম, আলকাজ উদ্দিন যুব মহিলা ভোকেশনাল প্রশিক্ষণ ফাউন্ডেশণ, সোহাগদল, 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পিরোজ-৩৯৩/০১ তাং ০৩/৯/০১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বই পড়া,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ভাড়াচুক্তি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০৬-০৯-২০০৯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বাংলাদেশ উন্নয়ন ভাবনা, গ্রাম-সমুদয়কাঠী, 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পিরোজ-৩৯৪/০১, তাং ০৩/৯/০১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যৌতুক বিরোধী প্রচারনা,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৫ শতাংশ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০১-১০-২০১৭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পলস্নী উন্নয়ন সংস্থা, জিলবাড়িয়া, রাজাবাড়ি, 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পিরোজ-৩৯৬/০১, তাং ১৬/৯/০১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কুটির শিল্প, মৎস্য চাষ, হাসঁ-মুরগি পালন 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ভাড়াচুক্তি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২৮-১২-২০০৬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পলস্নী উন্নয়ন সংস্থা, উত্তর বিন্না, রাজাবাড়ী, 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পিরোজ-৩৯৭/০১তাং ১৬/৯/০১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মৎস্য চাষ, হাসঁ-মুরগি পালন,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রোপন 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ভাড়াচুক্তি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০৭-১০-২০০৯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বাংলাদেশ এসোসিয়েশন ফর ওমেন এ্যডভান্সমেন্ট রম্নরাল ডেভলবমেন্ট, জগন্নাথকাঠী, 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পিরোজ-৪০২/০১, তাং ১৪/১০/০১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কুটির শিল্প, মৎস্য চাষ, হাসঁ-মুরগি পালন 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ভাড়াচুক্তি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৩০-১০-২০০৫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অফিসার্স ক্লাব, নেছারবাদ, পিরোজপুর। 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৪০৩/০১, তাং ১৪/১০/০১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মৎস্য চাষ, হাসঁ-মুরগি পালন,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রোপন 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ভাড়াচুক্তি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১৪-১০-২০০১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পিপলস্ কেয়ার (পি সি), নেছারবাদ, পিরোজপুর। 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৪৬০/০২, তাং- ০৫/৮/০২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যৌতুক বিরোধী প্রচারনা,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ভাড়াচুক্তি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০৫-০৮-২০০২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বিপ্র ফাউন্ডেশন(বি,এফ), জগন্নাথ কাঠী বন্দরনেছারবাদ,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৪৭৮/০২ তাং-১৮/১০/০২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বই পড়া,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ভাড়াচুক্তি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২৮-১০-২০০২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এম,আর, উন্নয়ন সংস্থা, সোহাগদল, 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পিরোজ-৪৮৮/০২, তাং ২৫/১১/০২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বিভিন্ন খেলাধুলার আয়োজন, বই পড়া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ভাড়াচুক্তি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১৫-১১-২০০৯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এন,কে উন্নয়ন সংস্থা, সুটিয়াকাটি, 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৪৮৯/০২, তাং-২৫/১১/০২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যৌতুক বিরোধী প্রচারনা,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ভাড়াচুক্তি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১৫-০৯-২০০৯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দারিদ্র উন্নয়ন সংস্থা, গ্রাম- নান্দুরহাট, 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পিরোজ-৪৯০/০২ তাং ২৫/১১/০২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বাল্য বিবাহ, জাতীয় দিবস পালন, চার-পুল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ভাড়াচুক্তি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১৫-০৯-২০০৯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গ্রাম্য উন্নয়ন সংস্থা, কৌরিখার, সুটিয়াকাঠী, 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৪৯১/০২ তাং 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২৫/১১/০২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রোপন, সেনিটেশন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ভাড়াচুক্তি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১৫-০৯-২০০৯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একতা উন্নয়ন ফাউন্ডেশন, গ্রাম+পোঃ সোহাগদল, নেছারবাদ, পিরোজপুর। 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পিরোজ-৫২৬/০৩, তাং ১৯/৫/০৩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বই পড়া,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ভাড়াচুক্তি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১৯-০৫-২০০৩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স্বরম্নপকাঠী সঃ প্রাঃ বিঃ অভিবাবক কল্যান সমিতি,নেছারবাদ,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৫৯৬/০৩ তাং- ১৮/১২/০৩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যৌতুক বিরোধী প্রচারনা,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ভাড়াচুক্তি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০৮-০১-২০০৪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বিলুপ্তির সুপারিশ </w:t>
            </w: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উড়িবুনিয়া গ্রাম উন্নয়ন সংস্থা, উড়িবুনিয়া, 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পিরোজ-৫৯৯/০৩ তাং ২০/১২/০৩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কুটির শিল্প, মৎস্য চাষ, হাসঁ-মুরগি পালন 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ভাড়াচুক্তি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২০-১২-২০০৩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১০২ নং দক্ষিণ কৌরিখাড়া মডেল সঃপ্রঃ বিঃ শিক্ষক অভিভাবক কল্যাণ সমিতি, নেছারাবাদ,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৬০০/০৪, তাং ০৮/০১/০৪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মৎস্য চাষ, হাসঁ-মুরগি পালন,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রোপন 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৭ শতাংশ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০৮-০১-২০০৪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বিলুপ্তির সুপারিশ </w:t>
            </w: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মাতৃভূমি ফাউন্ডেশণ, সোহাগদল, নেছারাবাদ,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পিরোজ-৬১৯/০৪, তাং ১১/৫/০৪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কুটির শিল্প, মৎস্য চাষ, হাসঁ-মুরগি পালন 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ভাড়াচুক্তি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১১-০৫-২০০৪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গ্রামীন ফাউন্ডেশণ, সোহাগদল, 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৬৪০/০৪ তাং ১০/১০/০৪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মৎস্য চাষ, হাসঁ-মুরগি পালন,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রোপন 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ভাড়াচুক্তি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০৬-০৯-২০০৯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গ্রামিন দারিদ্র বিমোচন ফাউন্ডেশন, গগন বলদিয়া, 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৬৫২/০৪ তাং-২২/১২/০৪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যৌতুক বিরোধী প্রচারনা,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৭ শতাংশ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২২-১২-২০০৪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সোস্যাস ইকোমিক ডেভলপমেন্ট অর্গানাইজেশন, 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গ্রাম-বলদিয়া, রাজাবাড়ী, 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৬৬০/০৫, তাং- ৪/০১/০৫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বই পড়া,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৭ শতাংশ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০৪-০১-২০০৫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প্রভাতী প্লাস ফাউন্ডেশণ, বলদিয়া, 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পিরোজ-৬৬৮/০৫, তাং ৮/০১/০৫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বিভিন্ন খেলাধুলার আয়োজন, বই পড়া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৭ শতাংশ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১১-০১-২০০৫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জননী ফাউন্ডেশন, গ্রাম- গগন, ডাকঃ রাজাবাড়ী, নেছারাবাদ,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৬৭০/০৫ তাং-০৭/০২/০৫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যৌতুক বিরোধী প্রচারনা,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১০শতাংশ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২১-১০-২০০৯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মাহাবুব সমাজ কল্যাণ সংস্থা, বিন্না, 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পিরোজ-৬৭৪/০৫, তাং ০২/৪/০৫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বাল্য বিবাহ, জাতীয় দিবস পালন, চার-পুল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৫ শতাংশ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২৭-০১-২০১০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হেলপ উন্নয়ন সংস্থা (এইচ,ডি,ও), স্বরম্নপকাঠী, 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পিরোজ-৬৮৩/০৬ তাং ৯/৩/০৬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রোপন, সেনিটেশন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৫ শতাংশ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১৯-০১-২০১২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গ্রাম উন্নয়ন সংস্থা(ভিডিএস), নেছারাবাদ,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পরোজ-৬৮৪/০৬, তাং ১৬৬/৩/০৬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বই পড়া,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৭ শতাংশ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০১-১০-২০১৭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ইশারা আত্ব মানবিক উন্নয়ন সংস্থা, 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নেছারাবাদ,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পিরোজ-৬৮৭/০৬, তাং ১৬/৩/০৬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যৌতুক বিরোধী প্রচারনা,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ভাড়াচুক্তি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১৬-০৩-২০০৬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সুর্যের আলো উন্নয়ন সংস্থা (এস,ডি,এস), সোহাগদল, নেছারাবাদ,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পিরোজ-৬৮৯/০৬, তাং২৮/৩/০৬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কুটির শিল্প, মৎস্য চাষ, হাসঁ-মুরগি পালন 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৬ শতাংশ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০৬-০৬-২০০৯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পশ্চিম চাষী ক্ষুদ্র ব্যবসায়ী সমিতি, চামী, রাজাবাড়ী, 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পিরোজ-৬৯১/০৬ তাং ১৩/০৪/০৬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মৎস্য চাষ, হাসঁ-মুরগি পালন,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রোপন 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৭ শতাংশ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১৩-০৪-২০০৬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ডুবিগ্রাম উন্নয়ন সংস্থা, ডুবি, রাজাবাড়ী, 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পিরোজ-৬৯২/০৬  তাং ১৩/০৪/০৬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কুটির শিল্প, মৎস্য চাষ, হাসঁ-মুরগি পালন 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৭ শতাংশ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০২-০২-২০১৭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প্রভাতি সমাজ উন্নয়ন সংস্থা, স্বরম্নপকাঠী,নেছারবাদ,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পিরোজ-৬৯৩/০৬ তাং ১৩/০৪/০৬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মৎস্য চাষ, হাসঁ-মুরগি পালন,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রোপন 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৭ শতাংশ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১৩-০৪-২০০৬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৭৬ নং রাখাতলা সঃপ্রাঃবিঃ অভিবাবক কল্যান সমিতি, রাখাতলা, বাটনাতলা, ণেছারবাদা,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পিরোজ-৬৯৫/০৬, তাং ২৩/৫/০৬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যৌতুক বিরোধী প্রচারনা,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১০শতাংশ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২৩-০৫-২০০৬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বিলুপ্তির সুপারিশ </w:t>
            </w: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হেলপ দ্যা পুওর (এইচ, পি), স্বরম্নপকাঠী, 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পিরোজ-৭০৬/০৬ তাং ৩১/৮/০৬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বই পড়া,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৫ শতাংশ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১৬-১০-২০১৮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ত্রিগ্রাম সমাজ উন্নয়ন সংস্থা(টি এস ডিও), উত্তর বিন্না রাজাবাড়ী, 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পিরোজ-৭১২/০৬, তাং ০১/১০/০৬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বিভিন্ন খেলাধুলার আয়োজন, বই পড়া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ভাড়াচুক্তি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১৫-০৮-২০১৬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শাহসুফী পীর নেছারউদ্দিন আহম্মদ(রহঃ)ফাউন্ডেশন, ছারছিনা,দারম্নচ্চুন্নাত,নেছারবাদ,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পিরোজ-৭২০/০৬,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৫/১১/০৬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যৌতুক বিরোধী প্রচারনা,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৭ শতাংশ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৩০-০৪-২০১৭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নেছারবাদ উন্নয়ন সংস্থা,স্বরম্নপকাঠী, 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পিরোজ-৭৩৮/০৭,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তাং ২৫/০১/০৭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বাল্য বিবাহ, জাতীয় দিবস পালন, চার-পুল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ভাড়াচুক্তি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২৫-০১-২০০৭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প্রদীপ সমাজ উন্নয়ন সংস্থা (পিএসডিও), পঞ্চবেকী, রাজাবাড়ী, 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পিরোজ-৭৩৯/০৭,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তাং ১৫/০২/০৭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রোপন, সেনিটেশন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ভাড়াচুক্তি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১৫-০২-২০০৭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কান্ডারী, গ্রাম+ডাক-রাজাবাড়ী, নেছারবাদ, পিরোজপুর। পিরোজ-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৭৪১/০৭,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৭/৩/০৭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বই পড়া,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ভাড়াচুক্তি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০১-১২-২০১৭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পূর্বজলাবাড়ী গ্রাম উন্নয়ন সংগঠন, পুর্বজলাবাড়ী, 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পিরোজ-৭৪৪/০৭,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১৯/০৩/০৭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যৌতুক বিরোধী প্রচারনা,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৭ শতাংশ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৩০-১২-২০০৮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ফ্রেন্ডস ফাউন্ডেশন, সোহাগদল, 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পিরোজ-৭৪৭/০৭,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২৯/০৪/০৭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কুটির শিল্প, মৎস্য চাষ, হাসঁ-মুরগি পালন 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ভাড়াচুক্তি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২৯-০৪-২০০৭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স্বরম্নপকাঠী ডেভলপমেন্ট সোসাইটি (এসডিএস),করফা, 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পিরোজ-৭৫১/০৭,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৬/৫/০৭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মৎস্য চাষ, হাসঁ-মুরগি পালন,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রোপন 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ভাড়াচুক্তি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০৬-০৯-২০০৯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বন্ধন ফাউন্ডেশন (বি,এফ),মধ্য বিন্না,রাজাবাড়ী, 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পিরোজ-৭৫২/০৭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১৬/৫/০৭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কুটির শিল্প, মৎস্য চাষ, হাসঁ-মুরগি পালন 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ভাড়াচুক্তি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০৭-১০-২০০৯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বলদিয়া ফাউন্ডেশন (বি,এফ), বলদিয়া,রাজাবাড়ী, 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পিরোজ-৭৫৯/০৭,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৩/৭/০৭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মৎস্য চাষ, হাসঁ-মুরগি পালন,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রোপন 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ভাড়াচুক্তি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০৩-০৭-২০০৭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দৈহারী শ্রীরামকাঠীটলার মালিক সমিতি,দৈহারী, 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পিরোজ-৭৬২/০৭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১৯/০৭/০৭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যৌতুক বিরোধী প্রচারনা,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ভাড়াচুক্তি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১৯-০৭-২০০৭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সোহাগদল ফাউন্ডেশন, সোহাগদল নেছারবাদ, পিরোজপুর।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পিরোজ-৭৬৪/০৭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তাং ৬/৮/০৭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বই পড়া,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ভাড়াচুক্তি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০৬-০৮-২০০৭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মাষ্টার সাহাদাত হোসেন পাঠাগার ও  ক্লাব, পাটিকেলবাড়ী, ব্যাসকাঠি, 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পিরোজ-৭৭০/০৭,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১৫/০৮/০৭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বিভিন্ন খেলাধুলার আয়োজন, বই পড়া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৬ শতাংশ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২০-১০-২০১৭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আকাস(আদর্শ কাজের সন্ধান),ব্যাসকাঠি, 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পিরোজ-৭৭১/০৭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১৯/৮/০৭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যৌতুক বিরোধী প্রচারনা,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৭ শতাংশ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১৯-০৮-২০০৭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পলস্নী সেবা, বাটনাতলা নেছারবাদ, পিরোজপুর। 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পিরোজ-৭৭৩/০৭,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২২/৮/০৭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বাল্য বিবাহ, জাতীয় দিবস পালন, চার-পুল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৭ শতাংশ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২২-০৮-২০০৭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কর্ম উদ্যোগ (কে ইউ), সোহাগদল 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পিরোজ-৭৭৯/০৭,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তাং ১১/৯/০৭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রোপন, সেনিটেশন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৭ শতাংশ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০৮-১১-২০০৯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দীঘল ছায়া ফাউন্ডেশন, কৌড়ীখাড়া,  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পিরোজ-৭৮০/০৭,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১১/৯/০৭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বই পড়া,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ভাড়াচুক্তি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১১-০৯-২০০৭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সোনালী ফাউন্ডেশন, চামী, রাজাবাড়ী, নেছারাবাদ,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৭৮৬/০৭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২০/৯/০৭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যৌতুক বিরোধী প্রচারনা,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ভাড়াচুক্তি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১৭-০৯-২০০৯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পাক পাঞ্জা উন্নয়ন সংস্থা (পি,ডি,এফ), গ্রাম-মিয়ার হাট বন্দর কৌরীখারা, নেছারাবাদ,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পিরোজ-৭৮৮/০৮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তাং ০৪/০৩/০৮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কুটির শিল্প, মৎস্য চাষ, হাসঁ-মুরগি পালন 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ভাড়াচুক্তি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০৪-০৩-২০০৮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স্বপ্ন রঙ্গ সমাজকল্যাণ সংস্থা (ডি,এস,ও), গ্রাম-পঞ্জবেকী বাজার, পোঃ রাজাবাড়ী, 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পিরোজ-৭৮৯/০৮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তাং ০৫/০৩/০৮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মৎস্য চাষ, হাসঁ-মুরগি পালন,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রোপন 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ভাড়াচুক্তি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০৫-০৩-২০০৮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সোসাল ম্যান রুরাল সংস্থা (এস,এম,আর,এস), 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গ্রাম-চামী, পোঃ রাজাবাড়ী, নোছারাবাদ,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পিরোজ-৭৯৩/০৮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২৪/০৩/০৮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কুটির শিল্প, মৎস্য চাষ, হাসঁ-মুরগি পালন 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১০ শতাংশ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২৪-০৩-২০০৮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সার্বিক কৃষক কল্যাণ সংস্থা (এস,কে,কে,এস), গ্রাম-গগন, পোঃ রাজাবাড়ী, নোছারবাদ,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পিরোজ-৮১৪/০৮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২২/০৭/০৮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মৎস্য চাষ, হাসঁ-মুরগি পালন,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রোপন 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৬ শতাংশ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৩০-০৬-২০০৮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আলোর শিক্ষা উন্নয়ন সংস্থা, গ্রাম-গনক পাড়া, পোঃ দৈহারী, 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পিরোজ-৮১৯/০৮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১২/০৮/০৮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যৌতুক বিরোধী প্রচারনা,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৫শতাংশ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১২-০৮-২০০৮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গোপাল কৃষ্ণ সংগিত  একাডেমী ও সমাজকল্যাণ সংস্থা, গ্রাম-গাববাড়ী, পোঃ বাটনাতলা, নেছারাবাদ,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পিরোজ-৮২৫/০৮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০৭/০৯/০৮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বই পড়া,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৭ শতাংশ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০৯-১০-২০১১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নেছারবাদ যুব কল্যাণ সংস্থা, গ্রাম+পোঃ স্বরূপকাঠী, 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পিরোজ-৮২৭/০৮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তাং ১০/০৯/০৮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বিভিন্ন খেলাধুলার আয়োজন, বই পড়া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৭ শতাংশ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১০-০৯-২০০৮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হিতৈষী সমাজকল্যান সংস্থা, গ্রাম-ইান্দরহাট বন্দর, পোঃ সোহাগদল, 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পিরোজ-৮২৯/০৮ তাং ১১/০৯/০৮ ।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যৌতুক বিরোধী প্রচারনা,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ভাড়াচুক্তি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১১-০৯-২০১২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সেহাঙ্গল আলোর সন্ধান কেন্দ্র (এস,এ এস,কে), গ্রোম+পোঃ সেহাঙ্গল, 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পিরোজ-৮৪৬/০৮, তাং ১৩/১১/০৮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বাল্য বিবাহ, জাতীয় দিবস পালন, চার-পুল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৫ শতাংশ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১৩-১১-২০০৮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বিনায়েকপুর , সেহাঙ্গল  ও কুহুদাসকাঠী আই,সি,এম কৃষক ক্লাব, গ্রাম-বিনায়েকপহর, পোঃ সেহাঙ্গল, 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পিরোজ-৮৫১/০৮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৩/১২/০৮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রোপন, সেনিটেশন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ভাড়াচুক্তি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২৫-০৫-২০১৪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কৃষ্ণ কাঠী আই,পি,এম কৃষক ক্লাব, গ্রাম-কৃষ্ণকাটী, পোঃ সঙ্গীত কাঠী, নেছারাবাদ,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পিরোজ-৮৫৪/০৮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তাং ৩/১২/০৮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বই পড়া,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৭ শতাংশ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০৩-১২-২০০৮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ব্রম্মনকাঠী আই,সি,এম কৃষক ক্লাব, ব্রম্মনকাঠী, কামারকাঠী, 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পিরোজ-৮৫৬/০৮ তাং ১৭/১২/০৮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যৌতুক বিরোধী প্রচারনা,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১০ শতাংশ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১৭-০৪-১৯৯৩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পুর্ব জলাবাড়ী উত্তর মধ্যপাড়া আই, সি,এম কৃষক ক্লাব, গ্রাম+পোঃ পূর্ব জলাবাড়ী , 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পিরোজ-৮৫৮/০৮ তাং ১৭/১২/০৮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কুটির শিল্প, মৎস্য চাষ, হাসঁ-মুরগি পালন 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৬ শতাংশ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১৭-১২-২০০৮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সোহাগদল চেতনা পরিষদ, গ্রাম+পোঃ সোহাগদল, 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পিরোজ-৮৬০/০৮ তাং ১৭/১২/০৮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মৎস্য চাষ, হাসঁ-মুরগি পালন,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রোপন 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৪ শতাংশ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০১-১০-২০১৬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কাশীর বাজার আই,সি,এম কৃষক ক্লাব, 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গ্রাম-কাশির বাজার, পোঃ সমুদয়কাঠী, নেছারবাদ,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পিরোজ-৮৬৩/০৮ তাং ২১/১২/০৮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কুটির শিল্প, মৎস্য চাষ, হাসঁ-মুরগি পালন 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৪শতাংশ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০৯-০৫২০১২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স্বরূপকাঠী কাঠ শ্রমিক কল্যাণ সমিতি,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গ্রামঃ জগৎপট্রি্, পোঃ স্বরূপকাঠী, নেছারাবাদ,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পিরোজ-৮৬৭/০৯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তং ১৩/১২/০৯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মৎস্য চাষ, হাসঁ-মুরগি পালন,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রোপন 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ভাড়াচুক্তি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১৩-১২-২০০৯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রোগী কল্যাণ সমিতি, উপজেলা স্বাস্থ্য কমপ্রেক্স্র, 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নেছারাবাদ,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পিরোজ-৮৭২/১০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০৪/১০/১০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যৌতুক বিরোধী প্রচারনা,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ভাড়াচুক্তি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১৬-০৩-২০১৭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1"/>
          <w:wAfter w:w="17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32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3443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স্বরূপকাঠী করাতকল শ্রমিক কল্যাণ সংস্থা, গ্রামঃ জহৎপট্রি্, নেছারাবাদ,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পিরোজ-৮৮৩/১১ তারিখঃ ১৩/০২/১১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বই পড়া,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  <w:vAlign w:val="center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‘‘না’’</w:t>
            </w:r>
          </w:p>
        </w:tc>
        <w:tc>
          <w:tcPr>
            <w:tcW w:w="143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ভাড়াচুক্তি</w:t>
            </w:r>
          </w:p>
        </w:tc>
        <w:tc>
          <w:tcPr>
            <w:tcW w:w="1618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০৪-১০-২০১০</w:t>
            </w:r>
          </w:p>
        </w:tc>
        <w:tc>
          <w:tcPr>
            <w:tcW w:w="1252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কেউন্দিয়া শিক্ষা মজলিশ( সমাজকল্যাণ ক্লাব)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কেউন্দিয়া, কাউখালী,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২৪৮৯/৬৮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তাং-২৪/১০/৬৮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ক্রীড়া, পরিবার পরিকল্পনা,চিকিৎসা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tabs>
                <w:tab w:val="left" w:pos="315"/>
                <w:tab w:val="center" w:pos="61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না</w:t>
            </w:r>
          </w:p>
        </w:tc>
        <w:tc>
          <w:tcPr>
            <w:tcW w:w="1454" w:type="dxa"/>
            <w:gridSpan w:val="5"/>
          </w:tcPr>
          <w:p w:rsidR="008C5F41" w:rsidRPr="00BB4886" w:rsidRDefault="008C5F41" w:rsidP="00114839">
            <w:pPr>
              <w:tabs>
                <w:tab w:val="left" w:pos="315"/>
                <w:tab w:val="center" w:pos="67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১০শতক</w:t>
            </w:r>
          </w:p>
        </w:tc>
        <w:tc>
          <w:tcPr>
            <w:tcW w:w="1603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২৯/১১/২০০৯</w:t>
            </w:r>
          </w:p>
        </w:tc>
        <w:tc>
          <w:tcPr>
            <w:tcW w:w="126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পাঙ্গাশিয়া যুব  উন্নয়ন ক্লাব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শংকরপুর, বেকুটিয়া ,কাউখালী, পিরোজপুর।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পিরোজ-৩৪/৮৫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তাং-২২/০৮/৮৫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বয়স্ক শিক্ষা,খেলাধুলা,মৎষ চাষ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tabs>
                <w:tab w:val="left" w:pos="315"/>
                <w:tab w:val="center" w:pos="61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না</w:t>
            </w:r>
          </w:p>
        </w:tc>
        <w:tc>
          <w:tcPr>
            <w:tcW w:w="1454" w:type="dxa"/>
            <w:gridSpan w:val="5"/>
          </w:tcPr>
          <w:p w:rsidR="008C5F41" w:rsidRPr="00BB4886" w:rsidRDefault="008C5F41" w:rsidP="00114839">
            <w:pPr>
              <w:tabs>
                <w:tab w:val="left" w:pos="315"/>
                <w:tab w:val="center" w:pos="67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০৫শতক</w:t>
            </w:r>
          </w:p>
        </w:tc>
        <w:tc>
          <w:tcPr>
            <w:tcW w:w="1603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--</w:t>
            </w:r>
          </w:p>
        </w:tc>
        <w:tc>
          <w:tcPr>
            <w:tcW w:w="126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উত্তর কেউন্দিয় একতা ক্লাব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কোউন্দিয়া, , কাউখালী, পিরোজপুর।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পিরোজ-১২/৮৬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তাং-০৫/০৮/৮৬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ধর্মীয় শিক্ষা,নারর্সারি ও সেলাই প্রশি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tabs>
                <w:tab w:val="left" w:pos="315"/>
                <w:tab w:val="center" w:pos="61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না</w:t>
            </w:r>
          </w:p>
        </w:tc>
        <w:tc>
          <w:tcPr>
            <w:tcW w:w="1454" w:type="dxa"/>
            <w:gridSpan w:val="5"/>
          </w:tcPr>
          <w:p w:rsidR="008C5F41" w:rsidRPr="00BB4886" w:rsidRDefault="008C5F41" w:rsidP="00114839">
            <w:pPr>
              <w:tabs>
                <w:tab w:val="left" w:pos="315"/>
                <w:tab w:val="center" w:pos="67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১০শতক</w:t>
            </w:r>
          </w:p>
        </w:tc>
        <w:tc>
          <w:tcPr>
            <w:tcW w:w="1603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২০/১২/১৬</w:t>
            </w:r>
          </w:p>
        </w:tc>
        <w:tc>
          <w:tcPr>
            <w:tcW w:w="126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দাশেরকাঠী সমাজকল্যাণ ক্লাব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দাশেরকাঠী, , কাউখালী, পিরোজপুর।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পিরোজ-০১৩/৮৬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তাং-০৫/০৮/৮৬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--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tabs>
                <w:tab w:val="left" w:pos="315"/>
                <w:tab w:val="center" w:pos="610"/>
              </w:tabs>
              <w:jc w:val="center"/>
              <w:rPr>
                <w:rFonts w:ascii="Nikosh" w:hAnsi="Nikosh" w:cs="Nikosh"/>
              </w:rPr>
            </w:pPr>
          </w:p>
        </w:tc>
        <w:tc>
          <w:tcPr>
            <w:tcW w:w="1454" w:type="dxa"/>
            <w:gridSpan w:val="5"/>
          </w:tcPr>
          <w:p w:rsidR="008C5F41" w:rsidRPr="00BB4886" w:rsidRDefault="008C5F41" w:rsidP="00114839">
            <w:pPr>
              <w:tabs>
                <w:tab w:val="left" w:pos="315"/>
                <w:tab w:val="center" w:pos="67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-</w:t>
            </w:r>
          </w:p>
        </w:tc>
        <w:tc>
          <w:tcPr>
            <w:tcW w:w="1603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-</w:t>
            </w:r>
          </w:p>
        </w:tc>
        <w:tc>
          <w:tcPr>
            <w:tcW w:w="126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উদয়ন যুব সংঘ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নিলতী, , কাউখালী, পিরোজপুর।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পিরোজ-৪৮/৮৭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তাং-২০/১২/৮৭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--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tabs>
                <w:tab w:val="left" w:pos="315"/>
                <w:tab w:val="center" w:pos="61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--</w:t>
            </w:r>
          </w:p>
        </w:tc>
        <w:tc>
          <w:tcPr>
            <w:tcW w:w="1454" w:type="dxa"/>
            <w:gridSpan w:val="5"/>
          </w:tcPr>
          <w:p w:rsidR="008C5F41" w:rsidRPr="00BB4886" w:rsidRDefault="008C5F41" w:rsidP="00114839">
            <w:pPr>
              <w:tabs>
                <w:tab w:val="left" w:pos="315"/>
                <w:tab w:val="center" w:pos="67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--</w:t>
            </w:r>
          </w:p>
        </w:tc>
        <w:tc>
          <w:tcPr>
            <w:tcW w:w="1603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--</w:t>
            </w:r>
          </w:p>
        </w:tc>
        <w:tc>
          <w:tcPr>
            <w:tcW w:w="126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উপজেলা গণ পাঠাগার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, কাউখালী, পিরোজপুর।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পিরোজ-৫৫/৮৮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তাং-১৫/০৬/৮৮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পাঠদান ও চিত্তবিনোদন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tabs>
                <w:tab w:val="left" w:pos="315"/>
                <w:tab w:val="center" w:pos="61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না</w:t>
            </w:r>
          </w:p>
        </w:tc>
        <w:tc>
          <w:tcPr>
            <w:tcW w:w="1454" w:type="dxa"/>
            <w:gridSpan w:val="5"/>
          </w:tcPr>
          <w:p w:rsidR="008C5F41" w:rsidRPr="00BB4886" w:rsidRDefault="008C5F41" w:rsidP="00114839">
            <w:pPr>
              <w:tabs>
                <w:tab w:val="left" w:pos="315"/>
                <w:tab w:val="center" w:pos="67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উপজেলা পরিষদ চত্তর</w:t>
            </w:r>
          </w:p>
        </w:tc>
        <w:tc>
          <w:tcPr>
            <w:tcW w:w="1603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--</w:t>
            </w:r>
          </w:p>
        </w:tc>
        <w:tc>
          <w:tcPr>
            <w:tcW w:w="126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আমরা স্বনির্ভর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, কাউখালী, পিরোজপুর।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পিরোজ-৬০/৮৮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তাং-২৪/১০/৮৮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বনায়ন,মৎষ চাষ ও ক্রিড়া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tabs>
                <w:tab w:val="left" w:pos="315"/>
                <w:tab w:val="center" w:pos="61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না</w:t>
            </w:r>
          </w:p>
        </w:tc>
        <w:tc>
          <w:tcPr>
            <w:tcW w:w="1454" w:type="dxa"/>
            <w:gridSpan w:val="5"/>
          </w:tcPr>
          <w:p w:rsidR="008C5F41" w:rsidRPr="00BB4886" w:rsidRDefault="008C5F41" w:rsidP="00114839">
            <w:pPr>
              <w:tabs>
                <w:tab w:val="left" w:pos="315"/>
                <w:tab w:val="center" w:pos="67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০৫শতক</w:t>
            </w:r>
          </w:p>
        </w:tc>
        <w:tc>
          <w:tcPr>
            <w:tcW w:w="1603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২৪/১০/৮৮</w:t>
            </w:r>
          </w:p>
        </w:tc>
        <w:tc>
          <w:tcPr>
            <w:tcW w:w="126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শেরে বাংলা ক্লাব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পারসাতুরিয়া, কাউখালী, পিরোজপুর।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পিরেপজ-৬২/৮৮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তাং-২৬/১০/৮৮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আর্থ সামাজিক উন্নয়নও কারিহরী প্রশি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tabs>
                <w:tab w:val="left" w:pos="315"/>
                <w:tab w:val="center" w:pos="61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না</w:t>
            </w:r>
          </w:p>
        </w:tc>
        <w:tc>
          <w:tcPr>
            <w:tcW w:w="1454" w:type="dxa"/>
            <w:gridSpan w:val="5"/>
          </w:tcPr>
          <w:p w:rsidR="008C5F41" w:rsidRPr="00BB4886" w:rsidRDefault="008C5F41" w:rsidP="00114839">
            <w:pPr>
              <w:tabs>
                <w:tab w:val="left" w:pos="315"/>
                <w:tab w:val="center" w:pos="67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০৫শতক</w:t>
            </w:r>
          </w:p>
        </w:tc>
        <w:tc>
          <w:tcPr>
            <w:tcW w:w="1603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০২/০৯/০৯</w:t>
            </w:r>
          </w:p>
        </w:tc>
        <w:tc>
          <w:tcPr>
            <w:tcW w:w="126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ডুমজুরী বহুমুখী সমাজকল্যাণ সমিতি ও পাঠাগার পারসাতুরিয়া, কাউখালী, পিরোজপুর।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পিরোজ-৬৪/৮৮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তাং-০৫/১১/৮৮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নির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রাতা দুরী করণ ও আর্থসামাজিক উন্নয়ন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tabs>
                <w:tab w:val="left" w:pos="315"/>
                <w:tab w:val="center" w:pos="61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না</w:t>
            </w:r>
          </w:p>
        </w:tc>
        <w:tc>
          <w:tcPr>
            <w:tcW w:w="1454" w:type="dxa"/>
            <w:gridSpan w:val="5"/>
          </w:tcPr>
          <w:p w:rsidR="008C5F41" w:rsidRPr="00BB4886" w:rsidRDefault="008C5F41" w:rsidP="00114839">
            <w:pPr>
              <w:tabs>
                <w:tab w:val="left" w:pos="315"/>
                <w:tab w:val="center" w:pos="67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০৬শতক</w:t>
            </w:r>
          </w:p>
        </w:tc>
        <w:tc>
          <w:tcPr>
            <w:tcW w:w="1603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০৮/১০/১৭</w:t>
            </w:r>
          </w:p>
        </w:tc>
        <w:tc>
          <w:tcPr>
            <w:tcW w:w="126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00B0F0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00B0F0"/>
              </w:rPr>
            </w:pPr>
            <w:r w:rsidRPr="00BB4886">
              <w:rPr>
                <w:rFonts w:ascii="Nikosh" w:eastAsia="NikoshBAN" w:hAnsi="Nikosh" w:cs="Nikosh"/>
                <w:color w:val="00B0F0"/>
                <w:cs/>
                <w:lang w:bidi="bn-BD"/>
              </w:rPr>
              <w:t>কাউখালী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  <w:color w:val="00B0F0"/>
              </w:rPr>
            </w:pPr>
            <w:r w:rsidRPr="00BB4886">
              <w:rPr>
                <w:rFonts w:ascii="Nikosh" w:eastAsia="NikoshBAN" w:hAnsi="Nikosh" w:cs="Nikosh"/>
                <w:color w:val="00B0F0"/>
                <w:cs/>
                <w:lang w:bidi="bn-BD"/>
              </w:rPr>
              <w:t>অফিসার্স ক্লাব</w:t>
            </w:r>
          </w:p>
          <w:p w:rsidR="008C5F41" w:rsidRPr="00BB4886" w:rsidRDefault="008C5F41" w:rsidP="00114839">
            <w:pPr>
              <w:rPr>
                <w:rFonts w:ascii="Nikosh" w:hAnsi="Nikosh" w:cs="Nikosh"/>
                <w:color w:val="00B0F0"/>
              </w:rPr>
            </w:pPr>
            <w:r w:rsidRPr="00BB4886">
              <w:rPr>
                <w:rFonts w:ascii="Nikosh" w:eastAsia="NikoshBAN" w:hAnsi="Nikosh" w:cs="Nikosh"/>
                <w:color w:val="00B0F0"/>
                <w:cs/>
                <w:lang w:bidi="bn-BD"/>
              </w:rPr>
              <w:t>, কাউখালী, পিরোজপুর।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00B0F0"/>
              </w:rPr>
            </w:pPr>
            <w:r w:rsidRPr="00BB4886">
              <w:rPr>
                <w:rFonts w:ascii="Nikosh" w:eastAsia="NikoshBAN" w:hAnsi="Nikosh" w:cs="Nikosh"/>
                <w:color w:val="00B0F0"/>
                <w:cs/>
                <w:lang w:bidi="bn-BD"/>
              </w:rPr>
              <w:t>পিরোজ-৬৮/৮৯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00B0F0"/>
              </w:rPr>
            </w:pPr>
            <w:r w:rsidRPr="00BB4886">
              <w:rPr>
                <w:rFonts w:ascii="Nikosh" w:eastAsia="NikoshBAN" w:hAnsi="Nikosh" w:cs="Nikosh"/>
                <w:color w:val="00B0F0"/>
                <w:cs/>
                <w:lang w:bidi="bn-BD"/>
              </w:rPr>
              <w:t>তাং-১৫/০১/৮৯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00B0F0"/>
              </w:rPr>
            </w:pPr>
            <w:r w:rsidRPr="00BB4886">
              <w:rPr>
                <w:rFonts w:ascii="Nikosh" w:eastAsia="NikoshBAN" w:hAnsi="Nikosh" w:cs="Nikosh"/>
                <w:color w:val="00B0F0"/>
                <w:cs/>
                <w:lang w:bidi="bn-BD"/>
              </w:rPr>
              <w:t>ক্রীড়া ও সংস্কৃতি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tabs>
                <w:tab w:val="left" w:pos="315"/>
                <w:tab w:val="center" w:pos="610"/>
              </w:tabs>
              <w:jc w:val="center"/>
              <w:rPr>
                <w:rFonts w:ascii="Nikosh" w:hAnsi="Nikosh" w:cs="Nikosh"/>
                <w:color w:val="00B0F0"/>
              </w:rPr>
            </w:pPr>
            <w:r w:rsidRPr="00BB4886">
              <w:rPr>
                <w:rFonts w:ascii="Nikosh" w:eastAsia="NikoshBAN" w:hAnsi="Nikosh" w:cs="Nikosh"/>
                <w:color w:val="00B0F0"/>
                <w:cs/>
                <w:lang w:bidi="bn-BD"/>
              </w:rPr>
              <w:t>না</w:t>
            </w:r>
          </w:p>
        </w:tc>
        <w:tc>
          <w:tcPr>
            <w:tcW w:w="1454" w:type="dxa"/>
            <w:gridSpan w:val="5"/>
          </w:tcPr>
          <w:p w:rsidR="008C5F41" w:rsidRPr="00BB4886" w:rsidRDefault="008C5F41" w:rsidP="00114839">
            <w:pPr>
              <w:tabs>
                <w:tab w:val="left" w:pos="315"/>
                <w:tab w:val="center" w:pos="670"/>
              </w:tabs>
              <w:jc w:val="center"/>
              <w:rPr>
                <w:rFonts w:ascii="Nikosh" w:hAnsi="Nikosh" w:cs="Nikosh"/>
                <w:color w:val="00B0F0"/>
              </w:rPr>
            </w:pPr>
            <w:r w:rsidRPr="00BB4886">
              <w:rPr>
                <w:rFonts w:ascii="Nikosh" w:eastAsia="NikoshBAN" w:hAnsi="Nikosh" w:cs="Nikosh"/>
                <w:color w:val="00B0F0"/>
                <w:cs/>
                <w:lang w:bidi="bn-BD"/>
              </w:rPr>
              <w:t>উপজেলা পরিষদ চত্তর</w:t>
            </w:r>
          </w:p>
        </w:tc>
        <w:tc>
          <w:tcPr>
            <w:tcW w:w="1603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00B0F0"/>
              </w:rPr>
            </w:pPr>
            <w:r w:rsidRPr="00BB4886">
              <w:rPr>
                <w:rFonts w:ascii="Nikosh" w:eastAsia="NikoshBAN" w:hAnsi="Nikosh" w:cs="Nikosh"/>
                <w:color w:val="00B0F0"/>
                <w:cs/>
                <w:lang w:bidi="bn-BD"/>
              </w:rPr>
              <w:t>১১/১০/০৪</w:t>
            </w:r>
          </w:p>
        </w:tc>
        <w:tc>
          <w:tcPr>
            <w:tcW w:w="126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00B0F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হোগলা বেতকা যুব সংঘ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হোগলা বেতকা,কাউখালী,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পিরোজ-৮৮/৯০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তাং-১০/০৭/৯০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আর্থসামাজিক উন্নয়ন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tabs>
                <w:tab w:val="left" w:pos="315"/>
                <w:tab w:val="center" w:pos="61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না</w:t>
            </w:r>
          </w:p>
        </w:tc>
        <w:tc>
          <w:tcPr>
            <w:tcW w:w="1454" w:type="dxa"/>
            <w:gridSpan w:val="5"/>
          </w:tcPr>
          <w:p w:rsidR="008C5F41" w:rsidRPr="00BB4886" w:rsidRDefault="008C5F41" w:rsidP="00114839">
            <w:pPr>
              <w:tabs>
                <w:tab w:val="left" w:pos="315"/>
                <w:tab w:val="center" w:pos="67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০৫শতক</w:t>
            </w:r>
          </w:p>
        </w:tc>
        <w:tc>
          <w:tcPr>
            <w:tcW w:w="1603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২৭/১১/১৪</w:t>
            </w:r>
          </w:p>
        </w:tc>
        <w:tc>
          <w:tcPr>
            <w:tcW w:w="126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থানা কর্মচারী  কল্যাণ সমিতি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কাউখালী,পিরোজপুর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পিরোজ-১২৫/৯৩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তাং-১৯/০১/৯৩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ক্রীড়া ও সংস্কৃতি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tabs>
                <w:tab w:val="left" w:pos="315"/>
                <w:tab w:val="center" w:pos="61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না</w:t>
            </w:r>
          </w:p>
        </w:tc>
        <w:tc>
          <w:tcPr>
            <w:tcW w:w="1454" w:type="dxa"/>
            <w:gridSpan w:val="5"/>
          </w:tcPr>
          <w:p w:rsidR="008C5F41" w:rsidRPr="00BB4886" w:rsidRDefault="008C5F41" w:rsidP="00114839">
            <w:pPr>
              <w:tabs>
                <w:tab w:val="left" w:pos="315"/>
                <w:tab w:val="center" w:pos="67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উপজেলা পরিষদ চত্তর</w:t>
            </w:r>
          </w:p>
        </w:tc>
        <w:tc>
          <w:tcPr>
            <w:tcW w:w="1603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১৬/০৩/১০</w:t>
            </w:r>
          </w:p>
        </w:tc>
        <w:tc>
          <w:tcPr>
            <w:tcW w:w="126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মগুরা আদর্শ সমাজকল্যাণ ক্লাব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মাগুরা কাউখালী,পিরোজপুর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পিরোজ-১৫০/৯৪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তাং-২২/১০/৯৪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ধর্মীয় শিক্ষা,কারিগরী প্রশি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tabs>
                <w:tab w:val="left" w:pos="315"/>
                <w:tab w:val="center" w:pos="61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না</w:t>
            </w:r>
          </w:p>
        </w:tc>
        <w:tc>
          <w:tcPr>
            <w:tcW w:w="1454" w:type="dxa"/>
            <w:gridSpan w:val="5"/>
          </w:tcPr>
          <w:p w:rsidR="008C5F41" w:rsidRPr="00BB4886" w:rsidRDefault="008C5F41" w:rsidP="00114839">
            <w:pPr>
              <w:tabs>
                <w:tab w:val="left" w:pos="315"/>
                <w:tab w:val="center" w:pos="67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ভাড়া গৃহ</w:t>
            </w:r>
          </w:p>
        </w:tc>
        <w:tc>
          <w:tcPr>
            <w:tcW w:w="1603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০৯/০৬/০৯</w:t>
            </w:r>
          </w:p>
        </w:tc>
        <w:tc>
          <w:tcPr>
            <w:tcW w:w="126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মুক্তিযোদ্ধা ও বেকার যুর সমন্নীত আর্থ সামাজিক উন্নয়ন সমিতি, কাউখালী,পিরোজপুর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পিরোজ-১৫৮/৯৫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তাং-২৯/০৫/৯৫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শিক্ষা,স্বাস্থ্য,কৃষি,মানব উন্নয়ন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tabs>
                <w:tab w:val="left" w:pos="315"/>
                <w:tab w:val="center" w:pos="61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না</w:t>
            </w:r>
          </w:p>
        </w:tc>
        <w:tc>
          <w:tcPr>
            <w:tcW w:w="1454" w:type="dxa"/>
            <w:gridSpan w:val="5"/>
          </w:tcPr>
          <w:p w:rsidR="008C5F41" w:rsidRPr="00BB4886" w:rsidRDefault="008C5F41" w:rsidP="00114839">
            <w:pPr>
              <w:tabs>
                <w:tab w:val="left" w:pos="315"/>
                <w:tab w:val="center" w:pos="67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ভাড়া গৃহ</w:t>
            </w:r>
          </w:p>
        </w:tc>
        <w:tc>
          <w:tcPr>
            <w:tcW w:w="1603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২১/১১/১৫</w:t>
            </w:r>
          </w:p>
        </w:tc>
        <w:tc>
          <w:tcPr>
            <w:tcW w:w="126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পঞ্চগ্রাম আদর্শ ক্লাব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কাঠালিয়া কাউখালী,পিরোজপুর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পিরোজ-১৬৬/৯৫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তাং-২৬/১০/৯৫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আর্থ সমাজিক উন্নয়ন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ক্রীড়া ও সংস্কৃতিক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tabs>
                <w:tab w:val="left" w:pos="315"/>
                <w:tab w:val="center" w:pos="61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না</w:t>
            </w:r>
          </w:p>
        </w:tc>
        <w:tc>
          <w:tcPr>
            <w:tcW w:w="1454" w:type="dxa"/>
            <w:gridSpan w:val="5"/>
          </w:tcPr>
          <w:p w:rsidR="008C5F41" w:rsidRPr="00BB4886" w:rsidRDefault="008C5F41" w:rsidP="00114839">
            <w:pPr>
              <w:tabs>
                <w:tab w:val="left" w:pos="315"/>
                <w:tab w:val="center" w:pos="67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০৫শতক</w:t>
            </w:r>
          </w:p>
        </w:tc>
        <w:tc>
          <w:tcPr>
            <w:tcW w:w="1603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২৩/০৬/৯৩</w:t>
            </w:r>
          </w:p>
        </w:tc>
        <w:tc>
          <w:tcPr>
            <w:tcW w:w="126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সাপলেজা ইউনুচ আলী স্মৃতি  ইসলামিক সমাজকল্যাণ সমিতি,সাপলেজা কাউখালী,পিরোজপুর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পিরোজ-১৬৭/৯৫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তাং-০৪/১১/৯৫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রোপন,হাসমুরগী পালন ও মৎষ চাষ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tabs>
                <w:tab w:val="left" w:pos="315"/>
                <w:tab w:val="center" w:pos="61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না</w:t>
            </w:r>
          </w:p>
        </w:tc>
        <w:tc>
          <w:tcPr>
            <w:tcW w:w="1454" w:type="dxa"/>
            <w:gridSpan w:val="5"/>
          </w:tcPr>
          <w:p w:rsidR="008C5F41" w:rsidRPr="00BB4886" w:rsidRDefault="008C5F41" w:rsidP="00114839">
            <w:pPr>
              <w:tabs>
                <w:tab w:val="left" w:pos="315"/>
                <w:tab w:val="center" w:pos="67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০৬শতক</w:t>
            </w:r>
          </w:p>
        </w:tc>
        <w:tc>
          <w:tcPr>
            <w:tcW w:w="1603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২৩/১০/০১</w:t>
            </w:r>
          </w:p>
        </w:tc>
        <w:tc>
          <w:tcPr>
            <w:tcW w:w="126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বেকুটিয়া বনফুল যুব সংঘ ও পাঠাগার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বেকুটিয়া কাউখালী,পিরোজপুর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পিরোজ-১৬৯/৯৬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তাং-০৯/০১/৯৬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রোপন,খেলাধুলা ও মৎষ চাষ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tabs>
                <w:tab w:val="left" w:pos="315"/>
                <w:tab w:val="center" w:pos="61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না</w:t>
            </w:r>
          </w:p>
        </w:tc>
        <w:tc>
          <w:tcPr>
            <w:tcW w:w="1454" w:type="dxa"/>
            <w:gridSpan w:val="5"/>
          </w:tcPr>
          <w:p w:rsidR="008C5F41" w:rsidRPr="00BB4886" w:rsidRDefault="008C5F41" w:rsidP="00114839">
            <w:pPr>
              <w:tabs>
                <w:tab w:val="left" w:pos="315"/>
                <w:tab w:val="center" w:pos="67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০৫শতক</w:t>
            </w:r>
          </w:p>
        </w:tc>
        <w:tc>
          <w:tcPr>
            <w:tcW w:w="1603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২৯/০৫/১৭</w:t>
            </w:r>
          </w:p>
        </w:tc>
        <w:tc>
          <w:tcPr>
            <w:tcW w:w="126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একতা যুব সংঘ 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ধাবড়ী ,কাউখালী,পিরোজপুর।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পিরোজ-১৭৮/৯৭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তাং-২০/০১/৯৭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ক্রীড়া ও কারিগরী প্রশি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tabs>
                <w:tab w:val="left" w:pos="315"/>
                <w:tab w:val="center" w:pos="61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না</w:t>
            </w:r>
          </w:p>
        </w:tc>
        <w:tc>
          <w:tcPr>
            <w:tcW w:w="1454" w:type="dxa"/>
            <w:gridSpan w:val="5"/>
          </w:tcPr>
          <w:p w:rsidR="008C5F41" w:rsidRPr="00BB4886" w:rsidRDefault="008C5F41" w:rsidP="00114839">
            <w:pPr>
              <w:tabs>
                <w:tab w:val="left" w:pos="315"/>
                <w:tab w:val="center" w:pos="67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১০শতক</w:t>
            </w:r>
          </w:p>
        </w:tc>
        <w:tc>
          <w:tcPr>
            <w:tcW w:w="1603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২৩/০৯/০৯</w:t>
            </w:r>
          </w:p>
        </w:tc>
        <w:tc>
          <w:tcPr>
            <w:tcW w:w="126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নাগরিক উন্নয়ন কমিটি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কাউখালী,পিরোজপুর।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পিরোজ-২০৫/৯৭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তাং-০৬/১১/৯৭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ক্রীড়া জনসংখ্যা রোধ ও নাগরিক কল্যাণ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tabs>
                <w:tab w:val="left" w:pos="315"/>
                <w:tab w:val="center" w:pos="61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না</w:t>
            </w:r>
          </w:p>
        </w:tc>
        <w:tc>
          <w:tcPr>
            <w:tcW w:w="1454" w:type="dxa"/>
            <w:gridSpan w:val="5"/>
          </w:tcPr>
          <w:p w:rsidR="008C5F41" w:rsidRPr="00BB4886" w:rsidRDefault="008C5F41" w:rsidP="00114839">
            <w:pPr>
              <w:tabs>
                <w:tab w:val="left" w:pos="315"/>
                <w:tab w:val="center" w:pos="67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ভাড়া গৃহ</w:t>
            </w:r>
          </w:p>
        </w:tc>
        <w:tc>
          <w:tcPr>
            <w:tcW w:w="1603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০৯/০৯/০৪</w:t>
            </w:r>
          </w:p>
        </w:tc>
        <w:tc>
          <w:tcPr>
            <w:tcW w:w="126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সবুজ বেষ্টনী সমাজক্যাণ সংস্থা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জেলা পরিষদ রোড,পিরেপজপুর।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পিরোজ-২০৯/৯৮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তাং-১৪/০১/৯৮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রোপন নারী ও শিশূ কল্যাণ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tabs>
                <w:tab w:val="left" w:pos="315"/>
                <w:tab w:val="center" w:pos="61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না</w:t>
            </w:r>
          </w:p>
        </w:tc>
        <w:tc>
          <w:tcPr>
            <w:tcW w:w="1454" w:type="dxa"/>
            <w:gridSpan w:val="5"/>
          </w:tcPr>
          <w:p w:rsidR="008C5F41" w:rsidRPr="00BB4886" w:rsidRDefault="008C5F41" w:rsidP="00114839">
            <w:pPr>
              <w:tabs>
                <w:tab w:val="left" w:pos="315"/>
                <w:tab w:val="center" w:pos="67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ভাড়া গৃহ</w:t>
            </w:r>
          </w:p>
        </w:tc>
        <w:tc>
          <w:tcPr>
            <w:tcW w:w="1603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১৯/০৬/১১</w:t>
            </w:r>
          </w:p>
        </w:tc>
        <w:tc>
          <w:tcPr>
            <w:tcW w:w="126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পাংগাসিয়া মিতালী যুব উন্নয়ন ক্লাব ও পাঠাগা,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জোলাগাতী,কাউখালী,পিরোজপুর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পিরোজ-২৩৪/৯৮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তাং-০৪/১০/৯৮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আর্থ সামাজিক উন্নয়ন ও বয়স্ক শিক্ষা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tabs>
                <w:tab w:val="left" w:pos="315"/>
                <w:tab w:val="center" w:pos="61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না</w:t>
            </w:r>
          </w:p>
        </w:tc>
        <w:tc>
          <w:tcPr>
            <w:tcW w:w="1454" w:type="dxa"/>
            <w:gridSpan w:val="5"/>
          </w:tcPr>
          <w:p w:rsidR="008C5F41" w:rsidRPr="00BB4886" w:rsidRDefault="008C5F41" w:rsidP="00114839">
            <w:pPr>
              <w:tabs>
                <w:tab w:val="left" w:pos="315"/>
                <w:tab w:val="center" w:pos="67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০৫শতক</w:t>
            </w:r>
          </w:p>
        </w:tc>
        <w:tc>
          <w:tcPr>
            <w:tcW w:w="1603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১৯/০১/১৭</w:t>
            </w:r>
          </w:p>
        </w:tc>
        <w:tc>
          <w:tcPr>
            <w:tcW w:w="126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মেঘপাল আদর্শ পাঠাগার ও ক্লাব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,,মঘপাল,কাউখালী,পিরোজপুর।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পিরোজ-২৩৯/৯৮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তাং-০৭/১২/৯৮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tabs>
                <w:tab w:val="left" w:pos="315"/>
                <w:tab w:val="center" w:pos="61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-</w:t>
            </w:r>
          </w:p>
        </w:tc>
        <w:tc>
          <w:tcPr>
            <w:tcW w:w="1454" w:type="dxa"/>
            <w:gridSpan w:val="5"/>
          </w:tcPr>
          <w:p w:rsidR="008C5F41" w:rsidRPr="00BB4886" w:rsidRDefault="008C5F41" w:rsidP="00114839">
            <w:pPr>
              <w:tabs>
                <w:tab w:val="left" w:pos="315"/>
                <w:tab w:val="center" w:pos="67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-</w:t>
            </w:r>
          </w:p>
        </w:tc>
        <w:tc>
          <w:tcPr>
            <w:tcW w:w="1603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-</w:t>
            </w:r>
          </w:p>
        </w:tc>
        <w:tc>
          <w:tcPr>
            <w:tcW w:w="126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দ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ক্ষিণ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রঘুনাথপুর যুব সংঘ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রঘুনাথপুর,কাউখালী,পিরোজপুর।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পিরোজ-২৬০/৯৯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তাং-৩০/০৬/৯৯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ক্রীড়া ও সংস্কৃতি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tabs>
                <w:tab w:val="left" w:pos="315"/>
                <w:tab w:val="center" w:pos="61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না</w:t>
            </w:r>
          </w:p>
        </w:tc>
        <w:tc>
          <w:tcPr>
            <w:tcW w:w="1454" w:type="dxa"/>
            <w:gridSpan w:val="5"/>
          </w:tcPr>
          <w:p w:rsidR="008C5F41" w:rsidRPr="00BB4886" w:rsidRDefault="008C5F41" w:rsidP="00114839">
            <w:pPr>
              <w:tabs>
                <w:tab w:val="left" w:pos="315"/>
                <w:tab w:val="center" w:pos="67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০৫শতক</w:t>
            </w:r>
          </w:p>
        </w:tc>
        <w:tc>
          <w:tcPr>
            <w:tcW w:w="1603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২১/০৮/০৯</w:t>
            </w:r>
          </w:p>
        </w:tc>
        <w:tc>
          <w:tcPr>
            <w:tcW w:w="126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জাগরনী সংসদ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ছোট বিড়ালজুরী,কাউখালী,পিরোজপুর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পিরোজ-২৭৮/৯৯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তাং-২২/১১/৯৯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খেলাধুলা মৎষ চাষ ও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রোপন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tabs>
                <w:tab w:val="left" w:pos="315"/>
                <w:tab w:val="center" w:pos="61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না</w:t>
            </w:r>
          </w:p>
        </w:tc>
        <w:tc>
          <w:tcPr>
            <w:tcW w:w="1454" w:type="dxa"/>
            <w:gridSpan w:val="5"/>
          </w:tcPr>
          <w:p w:rsidR="008C5F41" w:rsidRPr="00BB4886" w:rsidRDefault="008C5F41" w:rsidP="00114839">
            <w:pPr>
              <w:tabs>
                <w:tab w:val="left" w:pos="315"/>
                <w:tab w:val="center" w:pos="67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১০শতক</w:t>
            </w:r>
          </w:p>
        </w:tc>
        <w:tc>
          <w:tcPr>
            <w:tcW w:w="1603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--</w:t>
            </w:r>
          </w:p>
        </w:tc>
        <w:tc>
          <w:tcPr>
            <w:tcW w:w="126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কাউখালী বহুমুখী সমাজকল্যাণ সমিতি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কাউখালী,পিরোজপুর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পিরোজ-২৭৯/৯৯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তাং-০২/১২/৯৯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খেলাধুলা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রোপন ও মুরগীর খামার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tabs>
                <w:tab w:val="left" w:pos="315"/>
                <w:tab w:val="center" w:pos="61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না</w:t>
            </w:r>
          </w:p>
        </w:tc>
        <w:tc>
          <w:tcPr>
            <w:tcW w:w="1454" w:type="dxa"/>
            <w:gridSpan w:val="5"/>
          </w:tcPr>
          <w:p w:rsidR="008C5F41" w:rsidRPr="00BB4886" w:rsidRDefault="008C5F41" w:rsidP="00114839">
            <w:pPr>
              <w:tabs>
                <w:tab w:val="left" w:pos="315"/>
                <w:tab w:val="center" w:pos="67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০৫শতক</w:t>
            </w:r>
          </w:p>
        </w:tc>
        <w:tc>
          <w:tcPr>
            <w:tcW w:w="1603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২১/০৯/০৮</w:t>
            </w:r>
          </w:p>
        </w:tc>
        <w:tc>
          <w:tcPr>
            <w:tcW w:w="126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জয়কুল হাট সমাজকল্যাণ ক্লাব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জয়কুল,কাউখালী, পিরোজপুর।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পিরোজ-৩০৭/০০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তাং-২৩/০৪/০০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ক্রীড়া সংস্কৃতি ও স্বেচ্ছা শ্রেম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tabs>
                <w:tab w:val="left" w:pos="315"/>
                <w:tab w:val="center" w:pos="61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না</w:t>
            </w:r>
          </w:p>
        </w:tc>
        <w:tc>
          <w:tcPr>
            <w:tcW w:w="1454" w:type="dxa"/>
            <w:gridSpan w:val="5"/>
          </w:tcPr>
          <w:p w:rsidR="008C5F41" w:rsidRPr="00BB4886" w:rsidRDefault="008C5F41" w:rsidP="00114839">
            <w:pPr>
              <w:tabs>
                <w:tab w:val="left" w:pos="315"/>
                <w:tab w:val="center" w:pos="67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০৫শতক</w:t>
            </w:r>
          </w:p>
        </w:tc>
        <w:tc>
          <w:tcPr>
            <w:tcW w:w="1603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১৫/১১/১৭</w:t>
            </w:r>
          </w:p>
        </w:tc>
        <w:tc>
          <w:tcPr>
            <w:tcW w:w="126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মানিকমিয়া পাঠাগার সমাজকল্যাণ ক্লাব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জয়কুল,কাউখালী,পিরোজপুর।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পিরাজ-৩০৯/০০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তাং-০৭/০৫/০০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রোপন খেলাধুলা ও বেকারত্ব দুরী করন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tabs>
                <w:tab w:val="left" w:pos="315"/>
                <w:tab w:val="center" w:pos="61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না</w:t>
            </w:r>
          </w:p>
        </w:tc>
        <w:tc>
          <w:tcPr>
            <w:tcW w:w="1454" w:type="dxa"/>
            <w:gridSpan w:val="5"/>
          </w:tcPr>
          <w:p w:rsidR="008C5F41" w:rsidRPr="00BB4886" w:rsidRDefault="008C5F41" w:rsidP="00114839">
            <w:pPr>
              <w:tabs>
                <w:tab w:val="left" w:pos="315"/>
                <w:tab w:val="center" w:pos="67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০৫শতক</w:t>
            </w:r>
          </w:p>
        </w:tc>
        <w:tc>
          <w:tcPr>
            <w:tcW w:w="1603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১৪/১০/১৭</w:t>
            </w:r>
          </w:p>
        </w:tc>
        <w:tc>
          <w:tcPr>
            <w:tcW w:w="126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দ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ন পাসাতুরিয়া যুব সমাজকল্যাণ সমিতি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পারসাতুরিয়া,কাউখালীপিরোজপুর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পিরোজ-৩২৯/০০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তাং-১৮/০৯/০০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--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tabs>
                <w:tab w:val="left" w:pos="315"/>
                <w:tab w:val="center" w:pos="61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-</w:t>
            </w:r>
          </w:p>
        </w:tc>
        <w:tc>
          <w:tcPr>
            <w:tcW w:w="1454" w:type="dxa"/>
            <w:gridSpan w:val="5"/>
          </w:tcPr>
          <w:p w:rsidR="008C5F41" w:rsidRPr="00BB4886" w:rsidRDefault="008C5F41" w:rsidP="00114839">
            <w:pPr>
              <w:tabs>
                <w:tab w:val="left" w:pos="315"/>
                <w:tab w:val="center" w:pos="67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-</w:t>
            </w:r>
          </w:p>
        </w:tc>
        <w:tc>
          <w:tcPr>
            <w:tcW w:w="1603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-</w:t>
            </w:r>
          </w:p>
        </w:tc>
        <w:tc>
          <w:tcPr>
            <w:tcW w:w="126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আব্দুল লতিফ স্মৃতি গণ পাঠাগার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কোউন্দিয়া,কাউখালী,পিরোজপুর।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পিরোজ-৩৩৭/০০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তাং-১৫/১০/০০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ক্রীড়া বই বিতরন ওফাঠাগার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tabs>
                <w:tab w:val="left" w:pos="315"/>
                <w:tab w:val="center" w:pos="61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না</w:t>
            </w:r>
          </w:p>
        </w:tc>
        <w:tc>
          <w:tcPr>
            <w:tcW w:w="1454" w:type="dxa"/>
            <w:gridSpan w:val="5"/>
          </w:tcPr>
          <w:p w:rsidR="008C5F41" w:rsidRPr="00BB4886" w:rsidRDefault="008C5F41" w:rsidP="00114839">
            <w:pPr>
              <w:tabs>
                <w:tab w:val="left" w:pos="315"/>
                <w:tab w:val="center" w:pos="67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০৬শতক</w:t>
            </w:r>
          </w:p>
        </w:tc>
        <w:tc>
          <w:tcPr>
            <w:tcW w:w="1603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১৯/১১/১৫</w:t>
            </w:r>
          </w:p>
        </w:tc>
        <w:tc>
          <w:tcPr>
            <w:tcW w:w="126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হোগলা জনকল্যাণ নবীন সংঘ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হোগলা,কাউখালী,পিরোজপুর-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পিরোজ-৩৭৪/০১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তাং-২৭/০৫/০১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বয়স্ক শিক্ষা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রোপন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tabs>
                <w:tab w:val="left" w:pos="315"/>
                <w:tab w:val="center" w:pos="61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না</w:t>
            </w:r>
          </w:p>
        </w:tc>
        <w:tc>
          <w:tcPr>
            <w:tcW w:w="1454" w:type="dxa"/>
            <w:gridSpan w:val="5"/>
          </w:tcPr>
          <w:p w:rsidR="008C5F41" w:rsidRPr="00BB4886" w:rsidRDefault="008C5F41" w:rsidP="00114839">
            <w:pPr>
              <w:tabs>
                <w:tab w:val="left" w:pos="315"/>
                <w:tab w:val="center" w:pos="67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০৩শতক</w:t>
            </w:r>
          </w:p>
        </w:tc>
        <w:tc>
          <w:tcPr>
            <w:tcW w:w="1603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২৯/০৭/১৩</w:t>
            </w:r>
          </w:p>
        </w:tc>
        <w:tc>
          <w:tcPr>
            <w:tcW w:w="126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বাশূরী বহুমুখথী সমাজকল্যাণ সংস্থা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কাউখালী,পিরোচপুর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পিরোজ-৪৮৪/০২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তাং-০৯/১১/০২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মৎষ চাষ,খেলাধুলা, ও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রোপন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tabs>
                <w:tab w:val="left" w:pos="315"/>
                <w:tab w:val="center" w:pos="61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না</w:t>
            </w:r>
          </w:p>
        </w:tc>
        <w:tc>
          <w:tcPr>
            <w:tcW w:w="1454" w:type="dxa"/>
            <w:gridSpan w:val="5"/>
          </w:tcPr>
          <w:p w:rsidR="008C5F41" w:rsidRPr="00BB4886" w:rsidRDefault="008C5F41" w:rsidP="00114839">
            <w:pPr>
              <w:tabs>
                <w:tab w:val="left" w:pos="315"/>
                <w:tab w:val="center" w:pos="67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০৫শতক</w:t>
            </w:r>
          </w:p>
        </w:tc>
        <w:tc>
          <w:tcPr>
            <w:tcW w:w="1603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২৮/১১/১৪</w:t>
            </w:r>
          </w:p>
        </w:tc>
        <w:tc>
          <w:tcPr>
            <w:tcW w:w="126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বড় বিড়ালজুরী সমাজকল্যাণ পরিষদ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বড়বিড়ালজুরী,কাউখাল,,পিরোজপুর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পিরোজ-৫১৭/০৩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তাং-০৩/০৪/০৩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tabs>
                <w:tab w:val="left" w:pos="315"/>
                <w:tab w:val="center" w:pos="61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-</w:t>
            </w:r>
          </w:p>
        </w:tc>
        <w:tc>
          <w:tcPr>
            <w:tcW w:w="1454" w:type="dxa"/>
            <w:gridSpan w:val="5"/>
          </w:tcPr>
          <w:p w:rsidR="008C5F41" w:rsidRPr="00BB4886" w:rsidRDefault="008C5F41" w:rsidP="00114839">
            <w:pPr>
              <w:tabs>
                <w:tab w:val="left" w:pos="315"/>
                <w:tab w:val="center" w:pos="67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-</w:t>
            </w:r>
          </w:p>
        </w:tc>
        <w:tc>
          <w:tcPr>
            <w:tcW w:w="1603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-</w:t>
            </w:r>
          </w:p>
        </w:tc>
        <w:tc>
          <w:tcPr>
            <w:tcW w:w="126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আইরন ঝাপুশী যুব কল্যাণ পরিষদ</w:t>
            </w:r>
          </w:p>
          <w:p w:rsidR="008C5F41" w:rsidRPr="00BB4886" w:rsidRDefault="008C5F41" w:rsidP="00114839">
            <w:pPr>
              <w:jc w:val="both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আইরন, কাউখালী,পিরোচপুর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পিরোজ-৬০৩/০৪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তাং-১৪/০১/০৪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tabs>
                <w:tab w:val="left" w:pos="315"/>
                <w:tab w:val="center" w:pos="61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-</w:t>
            </w:r>
          </w:p>
        </w:tc>
        <w:tc>
          <w:tcPr>
            <w:tcW w:w="1454" w:type="dxa"/>
            <w:gridSpan w:val="5"/>
          </w:tcPr>
          <w:p w:rsidR="008C5F41" w:rsidRPr="00BB4886" w:rsidRDefault="008C5F41" w:rsidP="00114839">
            <w:pPr>
              <w:tabs>
                <w:tab w:val="left" w:pos="315"/>
                <w:tab w:val="center" w:pos="67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-</w:t>
            </w:r>
          </w:p>
        </w:tc>
        <w:tc>
          <w:tcPr>
            <w:tcW w:w="1603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-</w:t>
            </w:r>
          </w:p>
        </w:tc>
        <w:tc>
          <w:tcPr>
            <w:tcW w:w="126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বাশুরী সমাজক্যঅণ ক্লাব</w:t>
            </w:r>
          </w:p>
          <w:p w:rsidR="008C5F41" w:rsidRPr="00BB4886" w:rsidRDefault="008C5F41" w:rsidP="00114839">
            <w:pPr>
              <w:jc w:val="both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বাশুরী, কাউখালী,পিরোচপুর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পিরোজ-৬০৪/০৪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তাং-৩১/০১/০৪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নার্সারি,হাসমুরগী পালন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tabs>
                <w:tab w:val="left" w:pos="315"/>
                <w:tab w:val="center" w:pos="61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না</w:t>
            </w:r>
          </w:p>
        </w:tc>
        <w:tc>
          <w:tcPr>
            <w:tcW w:w="1454" w:type="dxa"/>
            <w:gridSpan w:val="5"/>
          </w:tcPr>
          <w:p w:rsidR="008C5F41" w:rsidRPr="00BB4886" w:rsidRDefault="008C5F41" w:rsidP="00114839">
            <w:pPr>
              <w:tabs>
                <w:tab w:val="left" w:pos="315"/>
                <w:tab w:val="center" w:pos="67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০৫শতক</w:t>
            </w:r>
          </w:p>
        </w:tc>
        <w:tc>
          <w:tcPr>
            <w:tcW w:w="1603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০৮/০৭/১৫</w:t>
            </w:r>
          </w:p>
        </w:tc>
        <w:tc>
          <w:tcPr>
            <w:tcW w:w="126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চিরাপড়া সমাজকল্যাণ সমিতি</w:t>
            </w:r>
          </w:p>
          <w:p w:rsidR="008C5F41" w:rsidRPr="00BB4886" w:rsidRDefault="008C5F41" w:rsidP="00114839">
            <w:pPr>
              <w:jc w:val="both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চিরাপড়া কাউখালী,পিরোচপুর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পিরোজ-৬০৬/০৪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 ১৮/০২/০৪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খেলাধুলা কৃষিকুটিরশিল্প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tabs>
                <w:tab w:val="left" w:pos="315"/>
                <w:tab w:val="center" w:pos="61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না</w:t>
            </w:r>
          </w:p>
        </w:tc>
        <w:tc>
          <w:tcPr>
            <w:tcW w:w="1454" w:type="dxa"/>
            <w:gridSpan w:val="5"/>
          </w:tcPr>
          <w:p w:rsidR="008C5F41" w:rsidRPr="00BB4886" w:rsidRDefault="008C5F41" w:rsidP="00114839">
            <w:pPr>
              <w:tabs>
                <w:tab w:val="left" w:pos="315"/>
                <w:tab w:val="center" w:pos="67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০৫শতক</w:t>
            </w:r>
          </w:p>
        </w:tc>
        <w:tc>
          <w:tcPr>
            <w:tcW w:w="1603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২৬/০১/০৫</w:t>
            </w:r>
          </w:p>
        </w:tc>
        <w:tc>
          <w:tcPr>
            <w:tcW w:w="126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আলহেরা সমাজকল্যান সংস্থা</w:t>
            </w:r>
          </w:p>
          <w:p w:rsidR="008C5F41" w:rsidRPr="00BB4886" w:rsidRDefault="008C5F41" w:rsidP="00114839">
            <w:pPr>
              <w:jc w:val="both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আইরন,জয়কুল কাউখালী,পিরোচপুর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পিরোজ-৬২২/০৫</w:t>
            </w:r>
          </w:p>
          <w:p w:rsidR="008C5F41" w:rsidRPr="00BB4886" w:rsidRDefault="008C5F41" w:rsidP="00114839">
            <w:pPr>
              <w:tabs>
                <w:tab w:val="left" w:pos="1245"/>
              </w:tabs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      তাং-০২/০৬/০৪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আর্থ সামাজিক উন্নয়ন,প্রতিবন্ধী শিক্ষা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রোপন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tabs>
                <w:tab w:val="left" w:pos="315"/>
                <w:tab w:val="center" w:pos="61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না</w:t>
            </w:r>
          </w:p>
        </w:tc>
        <w:tc>
          <w:tcPr>
            <w:tcW w:w="1454" w:type="dxa"/>
            <w:gridSpan w:val="5"/>
          </w:tcPr>
          <w:p w:rsidR="008C5F41" w:rsidRPr="00BB4886" w:rsidRDefault="008C5F41" w:rsidP="00114839">
            <w:pPr>
              <w:tabs>
                <w:tab w:val="left" w:pos="315"/>
                <w:tab w:val="center" w:pos="67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০৫শতক</w:t>
            </w:r>
          </w:p>
        </w:tc>
        <w:tc>
          <w:tcPr>
            <w:tcW w:w="1603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১৯/০৯/১৮</w:t>
            </w:r>
          </w:p>
        </w:tc>
        <w:tc>
          <w:tcPr>
            <w:tcW w:w="126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সিমা মহিলা সমাজকল্যাণ সংস্থা</w:t>
            </w:r>
          </w:p>
          <w:p w:rsidR="008C5F41" w:rsidRPr="00BB4886" w:rsidRDefault="008C5F41" w:rsidP="00114839">
            <w:pPr>
              <w:jc w:val="both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জয়কুল কাউখালী,পিরোচপুর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পিরোজ-৬৬৬/০৫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তাং-২৬/০১/০৫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সেলাই প্রশি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ন,বুটিক শিল্প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tabs>
                <w:tab w:val="left" w:pos="315"/>
                <w:tab w:val="center" w:pos="61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না</w:t>
            </w:r>
          </w:p>
        </w:tc>
        <w:tc>
          <w:tcPr>
            <w:tcW w:w="1454" w:type="dxa"/>
            <w:gridSpan w:val="5"/>
          </w:tcPr>
          <w:p w:rsidR="008C5F41" w:rsidRPr="00BB4886" w:rsidRDefault="008C5F41" w:rsidP="00114839">
            <w:pPr>
              <w:tabs>
                <w:tab w:val="left" w:pos="315"/>
                <w:tab w:val="center" w:pos="67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১০শতক</w:t>
            </w:r>
          </w:p>
        </w:tc>
        <w:tc>
          <w:tcPr>
            <w:tcW w:w="1603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০৭/১১/১৪</w:t>
            </w:r>
          </w:p>
        </w:tc>
        <w:tc>
          <w:tcPr>
            <w:tcW w:w="126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মোসলেম আলী  ওয়েলফেয়ার ফাউন্ডেশন</w:t>
            </w:r>
          </w:p>
          <w:p w:rsidR="008C5F41" w:rsidRPr="00BB4886" w:rsidRDefault="008C5F41" w:rsidP="00114839">
            <w:pPr>
              <w:jc w:val="both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পূর্ব আমরাজুরী কাউখালী,পিরোচপুর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পিরোজ-৭০৭/০৬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তাং-০৩/০৯/০৬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বৃত্তি মুলক শিক্ষাদান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জনকল্যান ও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রোপর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tabs>
                <w:tab w:val="left" w:pos="315"/>
                <w:tab w:val="center" w:pos="61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না</w:t>
            </w:r>
          </w:p>
        </w:tc>
        <w:tc>
          <w:tcPr>
            <w:tcW w:w="1454" w:type="dxa"/>
            <w:gridSpan w:val="5"/>
          </w:tcPr>
          <w:p w:rsidR="008C5F41" w:rsidRPr="00BB4886" w:rsidRDefault="008C5F41" w:rsidP="00114839">
            <w:pPr>
              <w:tabs>
                <w:tab w:val="left" w:pos="315"/>
                <w:tab w:val="center" w:pos="67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০৫শতক</w:t>
            </w:r>
          </w:p>
        </w:tc>
        <w:tc>
          <w:tcPr>
            <w:tcW w:w="1603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২৫/০৬/১৮</w:t>
            </w:r>
          </w:p>
        </w:tc>
        <w:tc>
          <w:tcPr>
            <w:tcW w:w="126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কনফিডেন্স সমাজকল্যাণ সংস্থা</w:t>
            </w:r>
          </w:p>
          <w:p w:rsidR="008C5F41" w:rsidRPr="00BB4886" w:rsidRDefault="008C5F41" w:rsidP="00114839">
            <w:pPr>
              <w:jc w:val="both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কচুয়াকাঠী কাউখালী,পিরোচপুর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৭৫০/০৭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তাং-৩০/০৪/০৭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বেকার যুবক ওযুবতীদের আর্থ সামাজিক উন্নয়ন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tabs>
                <w:tab w:val="left" w:pos="315"/>
                <w:tab w:val="center" w:pos="61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না</w:t>
            </w:r>
          </w:p>
        </w:tc>
        <w:tc>
          <w:tcPr>
            <w:tcW w:w="1454" w:type="dxa"/>
            <w:gridSpan w:val="5"/>
          </w:tcPr>
          <w:p w:rsidR="008C5F41" w:rsidRPr="00BB4886" w:rsidRDefault="008C5F41" w:rsidP="00114839">
            <w:pPr>
              <w:tabs>
                <w:tab w:val="left" w:pos="315"/>
                <w:tab w:val="center" w:pos="67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ভাড়া গৃহ</w:t>
            </w:r>
          </w:p>
        </w:tc>
        <w:tc>
          <w:tcPr>
            <w:tcW w:w="1603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১৫/০৩/১১</w:t>
            </w:r>
          </w:p>
        </w:tc>
        <w:tc>
          <w:tcPr>
            <w:tcW w:w="126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অনির্বান মানবিক উন্নয়ন সংস্থা</w:t>
            </w:r>
          </w:p>
          <w:p w:rsidR="008C5F41" w:rsidRPr="00BB4886" w:rsidRDefault="008C5F41" w:rsidP="00114839">
            <w:pPr>
              <w:jc w:val="both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কাউখালী,পিরোচপুর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পিরোজ-৭৬৮/০৭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 ০৮/০৮/০৭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গন শিক্ষা ও পরিবার পরিকল্পনা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tabs>
                <w:tab w:val="left" w:pos="315"/>
                <w:tab w:val="center" w:pos="61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না</w:t>
            </w:r>
          </w:p>
        </w:tc>
        <w:tc>
          <w:tcPr>
            <w:tcW w:w="1454" w:type="dxa"/>
            <w:gridSpan w:val="5"/>
          </w:tcPr>
          <w:p w:rsidR="008C5F41" w:rsidRPr="00BB4886" w:rsidRDefault="008C5F41" w:rsidP="00114839">
            <w:pPr>
              <w:tabs>
                <w:tab w:val="left" w:pos="315"/>
                <w:tab w:val="center" w:pos="67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ভাড়া গৃহ</w:t>
            </w:r>
          </w:p>
        </w:tc>
        <w:tc>
          <w:tcPr>
            <w:tcW w:w="1603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০৮/০৮/০৭</w:t>
            </w:r>
          </w:p>
        </w:tc>
        <w:tc>
          <w:tcPr>
            <w:tcW w:w="126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এসোসিয়োশন ফর সাসটেইনাবেল ট্রীটমেন্ট ফর হিউম্যন এ্যাডভারমেন্ট(আস্থা) সদর রোড কাউখালী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পিরোজ-৭৭৪/০৭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 ২৩/০৮/০৭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আর্থ সামাজিক উন্নয়ন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tabs>
                <w:tab w:val="left" w:pos="315"/>
                <w:tab w:val="center" w:pos="61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না</w:t>
            </w:r>
          </w:p>
        </w:tc>
        <w:tc>
          <w:tcPr>
            <w:tcW w:w="1454" w:type="dxa"/>
            <w:gridSpan w:val="5"/>
          </w:tcPr>
          <w:p w:rsidR="008C5F41" w:rsidRPr="00BB4886" w:rsidRDefault="008C5F41" w:rsidP="00114839">
            <w:pPr>
              <w:tabs>
                <w:tab w:val="left" w:pos="315"/>
                <w:tab w:val="center" w:pos="67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ভাড়া গৃহ</w:t>
            </w:r>
          </w:p>
        </w:tc>
        <w:tc>
          <w:tcPr>
            <w:tcW w:w="1603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২৩/০৮/০৭</w:t>
            </w:r>
          </w:p>
        </w:tc>
        <w:tc>
          <w:tcPr>
            <w:tcW w:w="126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বাধন সমাজকল্যাণ সংস্থা</w:t>
            </w:r>
          </w:p>
          <w:p w:rsidR="008C5F41" w:rsidRPr="00BB4886" w:rsidRDefault="008C5F41" w:rsidP="00114839">
            <w:pPr>
              <w:jc w:val="both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বাসস্ঠ্যান্ট রোড,কাউখালী,পিরোজপুর।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পিরোজ-৭৮৪/০৭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তাং-১৮/০৯/০৭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সামাজিক বনায়ন ছাত্র ছাত্রীদের সহয়তা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tabs>
                <w:tab w:val="left" w:pos="315"/>
                <w:tab w:val="center" w:pos="61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না</w:t>
            </w:r>
          </w:p>
        </w:tc>
        <w:tc>
          <w:tcPr>
            <w:tcW w:w="1454" w:type="dxa"/>
            <w:gridSpan w:val="5"/>
          </w:tcPr>
          <w:p w:rsidR="008C5F41" w:rsidRPr="00BB4886" w:rsidRDefault="008C5F41" w:rsidP="00114839">
            <w:pPr>
              <w:tabs>
                <w:tab w:val="left" w:pos="315"/>
                <w:tab w:val="center" w:pos="67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ভাড়া গৃহ</w:t>
            </w:r>
          </w:p>
        </w:tc>
        <w:tc>
          <w:tcPr>
            <w:tcW w:w="1603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২০/০৩/১১</w:t>
            </w:r>
          </w:p>
        </w:tc>
        <w:tc>
          <w:tcPr>
            <w:tcW w:w="126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পিরোজপুরএ্যসিটেন্ট ফর সোসাল 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ডেভলপমেন্ট(পাসড) উজিয়ালখান,কাউখালী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পিরোজ-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৮৩৩/০৮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 ০৩/০৯/০৮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যুব কল্যাণ শিশু কল্যাণ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tabs>
                <w:tab w:val="left" w:pos="315"/>
                <w:tab w:val="center" w:pos="61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না</w:t>
            </w:r>
          </w:p>
        </w:tc>
        <w:tc>
          <w:tcPr>
            <w:tcW w:w="1454" w:type="dxa"/>
            <w:gridSpan w:val="5"/>
          </w:tcPr>
          <w:p w:rsidR="008C5F41" w:rsidRPr="00BB4886" w:rsidRDefault="008C5F41" w:rsidP="00114839">
            <w:pPr>
              <w:tabs>
                <w:tab w:val="left" w:pos="315"/>
                <w:tab w:val="center" w:pos="67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ভাড়া গৃহ</w:t>
            </w:r>
          </w:p>
        </w:tc>
        <w:tc>
          <w:tcPr>
            <w:tcW w:w="1603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২৩/০৮/০৭</w:t>
            </w:r>
          </w:p>
        </w:tc>
        <w:tc>
          <w:tcPr>
            <w:tcW w:w="126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মডার্ণ স্পেটিং ক্লাব ও পাঠাগার</w:t>
            </w:r>
          </w:p>
          <w:p w:rsidR="008C5F41" w:rsidRPr="00BB4886" w:rsidRDefault="008C5F41" w:rsidP="00114839">
            <w:pPr>
              <w:jc w:val="both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রঘুনাথপুর কাউখালী,পিরোচপুর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পিরোজ-৮৪৯/০৮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তাং-২৫/১১/০৮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দুযোগ মোকাবিলা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tabs>
                <w:tab w:val="left" w:pos="315"/>
                <w:tab w:val="center" w:pos="61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না</w:t>
            </w:r>
          </w:p>
        </w:tc>
        <w:tc>
          <w:tcPr>
            <w:tcW w:w="1454" w:type="dxa"/>
            <w:gridSpan w:val="5"/>
          </w:tcPr>
          <w:p w:rsidR="008C5F41" w:rsidRPr="00BB4886" w:rsidRDefault="008C5F41" w:rsidP="00114839">
            <w:pPr>
              <w:tabs>
                <w:tab w:val="left" w:pos="315"/>
                <w:tab w:val="center" w:pos="67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০৫শতক</w:t>
            </w:r>
          </w:p>
        </w:tc>
        <w:tc>
          <w:tcPr>
            <w:tcW w:w="1603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২৫/১১/০৮</w:t>
            </w:r>
          </w:p>
        </w:tc>
        <w:tc>
          <w:tcPr>
            <w:tcW w:w="126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পলস্নী আর্থ সামাজিক উন্নয়ন সংস্থা</w:t>
            </w:r>
          </w:p>
          <w:p w:rsidR="008C5F41" w:rsidRPr="00BB4886" w:rsidRDefault="008C5F41" w:rsidP="00114839">
            <w:pPr>
              <w:jc w:val="both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মধ্য কাউখালী কাউখালী,পিরোচপুর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৮৫০/০৮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তাং-১৯/১১/০৮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শিশু ও যুব কল্যাণ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tabs>
                <w:tab w:val="left" w:pos="315"/>
                <w:tab w:val="center" w:pos="61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না</w:t>
            </w:r>
          </w:p>
        </w:tc>
        <w:tc>
          <w:tcPr>
            <w:tcW w:w="1454" w:type="dxa"/>
            <w:gridSpan w:val="5"/>
          </w:tcPr>
          <w:p w:rsidR="008C5F41" w:rsidRPr="00BB4886" w:rsidRDefault="008C5F41" w:rsidP="00114839">
            <w:pPr>
              <w:tabs>
                <w:tab w:val="left" w:pos="315"/>
                <w:tab w:val="center" w:pos="67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ভাড়া গৃহ</w:t>
            </w:r>
          </w:p>
        </w:tc>
        <w:tc>
          <w:tcPr>
            <w:tcW w:w="1603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২৪/০৬/১৫</w:t>
            </w:r>
          </w:p>
        </w:tc>
        <w:tc>
          <w:tcPr>
            <w:tcW w:w="126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গান্ডতা যুব কল্যাণ ক্লাব</w:t>
            </w:r>
          </w:p>
          <w:p w:rsidR="008C5F41" w:rsidRPr="00BB4886" w:rsidRDefault="008C5F41" w:rsidP="00114839">
            <w:pPr>
              <w:jc w:val="both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গান্ডতা কাউখালী,পিরোচপুর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পিরোজ-৮৬১/০৮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তাং-২১/১২/০৮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শিশূ কল্যাণ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tabs>
                <w:tab w:val="left" w:pos="315"/>
                <w:tab w:val="center" w:pos="61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না</w:t>
            </w:r>
          </w:p>
        </w:tc>
        <w:tc>
          <w:tcPr>
            <w:tcW w:w="1454" w:type="dxa"/>
            <w:gridSpan w:val="5"/>
          </w:tcPr>
          <w:p w:rsidR="008C5F41" w:rsidRPr="00BB4886" w:rsidRDefault="008C5F41" w:rsidP="00114839">
            <w:pPr>
              <w:tabs>
                <w:tab w:val="left" w:pos="315"/>
                <w:tab w:val="center" w:pos="67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০৫শতক</w:t>
            </w:r>
          </w:p>
        </w:tc>
        <w:tc>
          <w:tcPr>
            <w:tcW w:w="1603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২৮/১০/১২</w:t>
            </w:r>
          </w:p>
        </w:tc>
        <w:tc>
          <w:tcPr>
            <w:tcW w:w="126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রোগী কল্যাণ সমিতি</w:t>
            </w:r>
          </w:p>
          <w:p w:rsidR="008C5F41" w:rsidRPr="00BB4886" w:rsidRDefault="008C5F41" w:rsidP="00114839">
            <w:pPr>
              <w:jc w:val="both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কাউখাল,,পিরোজপুর।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পিরোজ-৮৭৩/১০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 ০৪/১০/১০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গরীব রোগীদের ঔষাধ ও পথ্য বিতরন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tabs>
                <w:tab w:val="left" w:pos="315"/>
                <w:tab w:val="center" w:pos="61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না</w:t>
            </w:r>
          </w:p>
        </w:tc>
        <w:tc>
          <w:tcPr>
            <w:tcW w:w="1454" w:type="dxa"/>
            <w:gridSpan w:val="5"/>
          </w:tcPr>
          <w:p w:rsidR="008C5F41" w:rsidRPr="00BB4886" w:rsidRDefault="008C5F41" w:rsidP="00114839">
            <w:pPr>
              <w:tabs>
                <w:tab w:val="left" w:pos="315"/>
                <w:tab w:val="center" w:pos="67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থান স্বাস্থ্য কমপ্রেক্স</w:t>
            </w:r>
          </w:p>
        </w:tc>
        <w:tc>
          <w:tcPr>
            <w:tcW w:w="1603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৩০/০৭/১৬</w:t>
            </w:r>
          </w:p>
        </w:tc>
        <w:tc>
          <w:tcPr>
            <w:tcW w:w="126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ভুমিহীন কৃষক উন্নয়ন ফাউন্ডেশন</w:t>
            </w:r>
          </w:p>
          <w:p w:rsidR="008C5F41" w:rsidRPr="00BB4886" w:rsidRDefault="008C5F41" w:rsidP="00114839">
            <w:pPr>
              <w:jc w:val="both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চিরাপড়া, কাউখালী,পিরোচপুর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পিরোজ-৮৮৫/১১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তাং-২২/০২/১১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পাঠাগার মৎস চাষ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tabs>
                <w:tab w:val="left" w:pos="315"/>
                <w:tab w:val="center" w:pos="61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না</w:t>
            </w:r>
          </w:p>
        </w:tc>
        <w:tc>
          <w:tcPr>
            <w:tcW w:w="1454" w:type="dxa"/>
            <w:gridSpan w:val="5"/>
          </w:tcPr>
          <w:p w:rsidR="008C5F41" w:rsidRPr="00BB4886" w:rsidRDefault="008C5F41" w:rsidP="00114839">
            <w:pPr>
              <w:tabs>
                <w:tab w:val="left" w:pos="315"/>
                <w:tab w:val="center" w:pos="67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০৫শতক</w:t>
            </w:r>
          </w:p>
        </w:tc>
        <w:tc>
          <w:tcPr>
            <w:tcW w:w="1603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২৩/০১/১৭</w:t>
            </w:r>
          </w:p>
        </w:tc>
        <w:tc>
          <w:tcPr>
            <w:tcW w:w="126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জোলাগাতী মৎসজিবী সমিতি</w:t>
            </w:r>
          </w:p>
          <w:p w:rsidR="008C5F41" w:rsidRPr="00BB4886" w:rsidRDefault="008C5F41" w:rsidP="00114839">
            <w:pPr>
              <w:jc w:val="both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জোলাগাতী কাউখালী,পিরোচপুর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পিরোজ-৮৯১/১১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 ২৫/০৪/১১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মৎসজিবিদের আর্থ সামাজিক উন্নয়ন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tabs>
                <w:tab w:val="left" w:pos="315"/>
                <w:tab w:val="center" w:pos="61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না</w:t>
            </w:r>
          </w:p>
        </w:tc>
        <w:tc>
          <w:tcPr>
            <w:tcW w:w="1454" w:type="dxa"/>
            <w:gridSpan w:val="5"/>
          </w:tcPr>
          <w:p w:rsidR="008C5F41" w:rsidRPr="00BB4886" w:rsidRDefault="008C5F41" w:rsidP="00114839">
            <w:pPr>
              <w:tabs>
                <w:tab w:val="left" w:pos="315"/>
                <w:tab w:val="center" w:pos="67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ভাড়া গৃহ</w:t>
            </w:r>
          </w:p>
        </w:tc>
        <w:tc>
          <w:tcPr>
            <w:tcW w:w="1603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০৫/০৭/০৯</w:t>
            </w:r>
          </w:p>
        </w:tc>
        <w:tc>
          <w:tcPr>
            <w:tcW w:w="126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বেকুটিয়া মতুয়া সমাজকল্যান সংস্থা</w:t>
            </w:r>
          </w:p>
          <w:p w:rsidR="008C5F41" w:rsidRPr="00BB4886" w:rsidRDefault="008C5F41" w:rsidP="00114839">
            <w:pPr>
              <w:jc w:val="both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বেকুটিয়া, কাউখালী,পিরোচপুর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পিরোজ-৯২৪/১২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তাং-১৩/০২/১২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ক্রীড়া ও সংাস্কৃতি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tabs>
                <w:tab w:val="left" w:pos="315"/>
                <w:tab w:val="center" w:pos="61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না</w:t>
            </w:r>
          </w:p>
        </w:tc>
        <w:tc>
          <w:tcPr>
            <w:tcW w:w="1454" w:type="dxa"/>
            <w:gridSpan w:val="5"/>
          </w:tcPr>
          <w:p w:rsidR="008C5F41" w:rsidRPr="00BB4886" w:rsidRDefault="008C5F41" w:rsidP="00114839">
            <w:pPr>
              <w:tabs>
                <w:tab w:val="left" w:pos="315"/>
                <w:tab w:val="center" w:pos="67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৩০শতক</w:t>
            </w:r>
          </w:p>
        </w:tc>
        <w:tc>
          <w:tcPr>
            <w:tcW w:w="1603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১২/১২/১৩</w:t>
            </w:r>
          </w:p>
        </w:tc>
        <w:tc>
          <w:tcPr>
            <w:tcW w:w="126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মাওলা মনোয়ারা ফাউন্ডেশন</w:t>
            </w:r>
          </w:p>
          <w:p w:rsidR="008C5F41" w:rsidRPr="00BB4886" w:rsidRDefault="008C5F41" w:rsidP="00114839">
            <w:pPr>
              <w:jc w:val="both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র্শীষা , কাউখালী,পিরোচপুর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পিরোজ-৯৪২/১৪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তাং-০৯/০৭/১৪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tabs>
                <w:tab w:val="left" w:pos="315"/>
                <w:tab w:val="center" w:pos="61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-</w:t>
            </w:r>
          </w:p>
        </w:tc>
        <w:tc>
          <w:tcPr>
            <w:tcW w:w="1454" w:type="dxa"/>
            <w:gridSpan w:val="5"/>
          </w:tcPr>
          <w:p w:rsidR="008C5F41" w:rsidRPr="00BB4886" w:rsidRDefault="008C5F41" w:rsidP="00114839">
            <w:pPr>
              <w:tabs>
                <w:tab w:val="left" w:pos="315"/>
                <w:tab w:val="center" w:pos="67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-</w:t>
            </w:r>
          </w:p>
        </w:tc>
        <w:tc>
          <w:tcPr>
            <w:tcW w:w="1603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-</w:t>
            </w:r>
          </w:p>
        </w:tc>
        <w:tc>
          <w:tcPr>
            <w:tcW w:w="126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পূর্ব বেতকা প্রগতি যুব সংঘ</w:t>
            </w:r>
          </w:p>
          <w:p w:rsidR="008C5F41" w:rsidRPr="00BB4886" w:rsidRDefault="008C5F41" w:rsidP="00114839">
            <w:pPr>
              <w:jc w:val="both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বেতকা, কাউখালী,পিরোচপুর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৯৪৩/১৪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তাং-১৫/০৭/১৪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দরিদ্র জনগোষ্ঠির মান উন্নয়ন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tabs>
                <w:tab w:val="left" w:pos="315"/>
                <w:tab w:val="center" w:pos="61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না</w:t>
            </w:r>
          </w:p>
        </w:tc>
        <w:tc>
          <w:tcPr>
            <w:tcW w:w="1454" w:type="dxa"/>
            <w:gridSpan w:val="5"/>
          </w:tcPr>
          <w:p w:rsidR="008C5F41" w:rsidRPr="00BB4886" w:rsidRDefault="008C5F41" w:rsidP="00114839">
            <w:pPr>
              <w:tabs>
                <w:tab w:val="left" w:pos="315"/>
                <w:tab w:val="center" w:pos="67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০৫শতক</w:t>
            </w:r>
          </w:p>
        </w:tc>
        <w:tc>
          <w:tcPr>
            <w:tcW w:w="1603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০৯/১১/১১</w:t>
            </w:r>
          </w:p>
        </w:tc>
        <w:tc>
          <w:tcPr>
            <w:tcW w:w="126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সপ্তগ্রাম  সমাজকল্যাণ যুব সমিতি ও গন পাঠাগার আইরন, কাউখালী,পিরোচপুর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পিরোজ-৯৬২/১৫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২০/১০/১৫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বৃত্তিমুলক প্রশি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tabs>
                <w:tab w:val="left" w:pos="315"/>
                <w:tab w:val="center" w:pos="61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না</w:t>
            </w:r>
          </w:p>
        </w:tc>
        <w:tc>
          <w:tcPr>
            <w:tcW w:w="1454" w:type="dxa"/>
            <w:gridSpan w:val="5"/>
          </w:tcPr>
          <w:p w:rsidR="008C5F41" w:rsidRPr="00BB4886" w:rsidRDefault="008C5F41" w:rsidP="00114839">
            <w:pPr>
              <w:tabs>
                <w:tab w:val="left" w:pos="315"/>
                <w:tab w:val="center" w:pos="67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ভাড়া গৃহ</w:t>
            </w:r>
          </w:p>
        </w:tc>
        <w:tc>
          <w:tcPr>
            <w:tcW w:w="1603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২৯/১০/১৪</w:t>
            </w:r>
          </w:p>
        </w:tc>
        <w:tc>
          <w:tcPr>
            <w:tcW w:w="126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দোয়েল সমাজকল্যাণ সংস্থা</w:t>
            </w:r>
          </w:p>
          <w:p w:rsidR="008C5F41" w:rsidRPr="00BB4886" w:rsidRDefault="008C5F41" w:rsidP="00114839">
            <w:pPr>
              <w:jc w:val="both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পূর্ব বেতকা, কাউখালী,পিরোচপুর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৯৭২/১৬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 ১৫/০২/১৬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tabs>
                <w:tab w:val="left" w:pos="315"/>
                <w:tab w:val="center" w:pos="61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-</w:t>
            </w:r>
          </w:p>
        </w:tc>
        <w:tc>
          <w:tcPr>
            <w:tcW w:w="1454" w:type="dxa"/>
            <w:gridSpan w:val="5"/>
          </w:tcPr>
          <w:p w:rsidR="008C5F41" w:rsidRPr="00BB4886" w:rsidRDefault="008C5F41" w:rsidP="00114839">
            <w:pPr>
              <w:tabs>
                <w:tab w:val="left" w:pos="315"/>
                <w:tab w:val="center" w:pos="67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-</w:t>
            </w:r>
          </w:p>
        </w:tc>
        <w:tc>
          <w:tcPr>
            <w:tcW w:w="1603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-</w:t>
            </w:r>
          </w:p>
        </w:tc>
        <w:tc>
          <w:tcPr>
            <w:tcW w:w="126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</w:tr>
      <w:tr w:rsidR="008C5F41" w:rsidRPr="00BB4886" w:rsidTr="00AB5B98"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কাউখালী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কাউখালী প্রতিবন্ধী কল্যাণ সংস্থা</w:t>
            </w:r>
          </w:p>
          <w:p w:rsidR="008C5F41" w:rsidRPr="00BB4886" w:rsidRDefault="008C5F41" w:rsidP="00114839">
            <w:pPr>
              <w:jc w:val="both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কাউখালী,পিরোচপুর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৯৭৮/১৬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তাং-০৭/০৯/১৬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প্রতিবন্ধদদের বৃত্তিমূলক প্রশি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tabs>
                <w:tab w:val="left" w:pos="315"/>
                <w:tab w:val="center" w:pos="61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না</w:t>
            </w:r>
          </w:p>
        </w:tc>
        <w:tc>
          <w:tcPr>
            <w:tcW w:w="1454" w:type="dxa"/>
            <w:gridSpan w:val="5"/>
          </w:tcPr>
          <w:p w:rsidR="008C5F41" w:rsidRPr="00BB4886" w:rsidRDefault="008C5F41" w:rsidP="00114839">
            <w:pPr>
              <w:tabs>
                <w:tab w:val="left" w:pos="315"/>
                <w:tab w:val="center" w:pos="670"/>
              </w:tabs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০৫শতক</w:t>
            </w:r>
          </w:p>
        </w:tc>
        <w:tc>
          <w:tcPr>
            <w:tcW w:w="1603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  <w:r w:rsidRPr="00BB4886">
              <w:rPr>
                <w:rFonts w:ascii="Nikosh" w:eastAsia="NikoshBAN" w:hAnsi="Nikosh" w:cs="Nikosh"/>
                <w:color w:val="FF0000"/>
                <w:cs/>
                <w:lang w:bidi="bn-BD"/>
              </w:rPr>
              <w:t>২৩/০৬/১৬</w:t>
            </w:r>
          </w:p>
        </w:tc>
        <w:tc>
          <w:tcPr>
            <w:tcW w:w="1269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spacing w:after="200" w:line="276" w:lineRule="auto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জুনিয়া গোলবুনিয়া হরিণপালা ইসলামী পাঠাগার ও সংস্থা, ভান্ডারিয়া,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১৪৬৫/৬৪ তাং-০৩/১০/৬৪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মৎস চাষ, হাস মুরগী পালন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  <w:del w:id="0" w:author="Rofik Computer" w:date="2018-12-05T13:01:00Z">
              <w:r w:rsidRPr="00BB4886">
                <w:rPr>
                  <w:rFonts w:ascii="Nikosh" w:eastAsia="NikoshBAN" w:hAnsi="Nikosh" w:cs="Nikosh"/>
                  <w:cs/>
                  <w:lang w:bidi="bn-BD"/>
                </w:rPr>
                <w:delText xml:space="preserve"> </w:delText>
              </w:r>
            </w:del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Style w:val="Emphasis"/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০৪/০৮/১৩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শিয়ালকাঠী সমাজকল্যাণ সমিতি,  গ্রামঃ উঃ শিয়ালকাঠী পোঃ শিয়ালকাঠী, ভান্ডারিয়া, পিরোজপুর,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পিরোজ-২৫৮৩/৬৪ তারিখঃ০৫/৮/৬৪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নির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কদের শিক্ষা দান, বি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১৬/০৮/১৩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নুরজাহান মেমোরিয়াল সমাজ কল্যাণ সমিতি, উত্তর ভিটাবাড়িয়া, ভান্ডারিয়া, পিরোজপুর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পিরোজ- ৪৯৩/৭৫ তাং- ১৪/০২/৭৫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যুবকদের প্রশি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ন 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০৪/০৮/১৩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জাগরন যুব সংঘ, উত্তর ভান্ডারিয়া, ভান্ডারিয়া,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৩০২/৮০ তাং-০১/১১/৮০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কলা চাষ, স্যানিটেশন  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৫ শতাংশ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১১/১০/১৩ 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জাগরন সমাজ কল্যাণ সমিতি, গ্রাম- শীপুর, পোঃ তেওয়ারীপুর, ভান্ডারিয়া,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৩৮৯/৮৩ তাং-১২/৫/৮৩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মৎস চাষ, হাস মুরগী পালন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২৪/০৭/১২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সমাজ উন্নয়ন কেন্দ্র, চরখালী, পাড়ের হাট, ভান্ডারিয়া,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০১/৮৫ তাং-২৩/৫/৮৫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নির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কদের শিক্ষা দান, বি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১৩/১১/১০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পলস্নী পুনর্গঠন ক্লাব, ভান্ডারিয়া,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৩৫/৮৫,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তাং-২২/০৮/৮৫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যুবকদের প্রশি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ন 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১০ শতাংশ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১৩/১১/১০ 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দক্ষিন মাটিভাংগা আনোয়ার হোসেন যুব সংঘ, মাটিভাংগা, নয়াখালী, ভান্ডারিয়া,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০০০৪/৮৬ তাং-০৬/৫/৮৬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কলা চাষ, স্যানিটেশন  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০৪/০৮/১৩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তোফাজ্জেল হোসেন (মানিক মিয়া) স্মৃতি ক্লাব, গ্রাম+পোঃ চিংগড়িয়া ভিটাবাড়িয়া, ভান্ডারিয়া,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পিরোজ-৫৭/৮৮ তাং ১৪/৭/৮৮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মৎস চাষ, হাস মুরগী পালন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২৩/১০/৯৬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পূর্ব মটিভাংগা আদর্শ সমাজ কল্যাণ সমিতি, গ্রাম- পূর্ব মাটিভাংগা, নয়ামাটি, ভান্ডারিয়া, পিরোজপুর।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৫৮/৮৮ তাং- ০২/১০/৮৮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নির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কদের শিক্ষা দান, বি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০২২/১০/০১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অগ্রনী সমাজকল্যান সমিতি, গ্রাম+পোঃ দারুলহুদা, ভান্ডারিয়া, পিরোজপুর।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পিরোজ-৬১/৮৮, তাং-২৬/১০/৮৮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যুবকদের প্রশি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ন 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০৪/০৮/১৩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সবুজের অভিযান, গ্রাম+পোঃ তেলীখালী, ভান্ডারিয়া,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পিরোজ-৮৬/৯০ তাং ২৭/০১/৯০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কলা চাষ, স্যানিটেশন  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১২/১২/০১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শিখা অনির্বান সমাজ কল্যাণ সমিতি, 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গ্রাম+পোঃ নয়াখালী, ভান্ডারিয়া,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পিরোজ- ৯৫/৯০ 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তাং-২০/১২/৯০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মৎস চাষ, হাস মুরগী পালন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১৪/০৭/৯৭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নতুন দিনের ডাক, দঃ ভান্ডারিয়া, ভান্ডারিয়া,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৯৮/৯১ তাং-২৪/০১/৯১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নির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কদের শিক্ষা দান, বি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০১/১২/১৮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মাটিভাংগা যুব কল্যান সমিতি, মাটিভাংগা, নয়াখালী, ভান্ডারিয়া,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৯৯/৯১, তাং-১১/২/৯১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যুবকদের প্রশি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ন 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১১/০২/৯৭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পলস্নী উন্নয়ন প্রচেষ্টা, চড়খালী, ভান্ডারিয়া,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পিরোজ-১৩৪/৯৩ তাং৪/১১/৯৩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কলা চাষ, স্যানিটেশন  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৩০/০৭/০৭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মানিক মিয়া স্মৃতি পাঠাগার ও এরশাদ শিশু কিশোর সংঘ, ভান্ডারিয়া,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পিরোজ-১৩৫/৯৩ তাং ২৯/১১/৯৩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মৎস চাষ, হাস মুরগী পালন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০৪/০৮/১৩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গণমুক্তি কেন্দ্র, ভান্ডারিয়া, পিরোজপুর।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১৩৬/৯৩,তাং-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নির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কদের শিক্ষা দান, বি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১০ শতাংশ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২২/১১/১৭ 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color w:val="00B0F0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00B0F0"/>
              </w:rPr>
            </w:pPr>
            <w:r w:rsidRPr="00BB4886">
              <w:rPr>
                <w:rFonts w:ascii="Nikosh" w:eastAsia="NikoshBAN" w:hAnsi="Nikosh" w:cs="Nikosh"/>
                <w:color w:val="00B0F0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  <w:color w:val="00B0F0"/>
              </w:rPr>
            </w:pPr>
            <w:r w:rsidRPr="00BB4886">
              <w:rPr>
                <w:rFonts w:ascii="Nikosh" w:eastAsia="NikoshBAN" w:hAnsi="Nikosh" w:cs="Nikosh"/>
                <w:color w:val="00B0F0"/>
                <w:cs/>
                <w:lang w:bidi="bn-BD"/>
              </w:rPr>
              <w:t>কর্মচারী কল্যান</w:t>
            </w:r>
            <w:r w:rsidRPr="00BB4886">
              <w:rPr>
                <w:rFonts w:ascii="Nikosh" w:hAnsi="Nikosh" w:cs="Nikosh"/>
                <w:color w:val="00B0F0"/>
              </w:rPr>
              <w:t xml:space="preserve"> </w:t>
            </w:r>
            <w:r w:rsidRPr="00BB4886">
              <w:rPr>
                <w:rFonts w:ascii="Nikosh" w:eastAsia="NikoshBAN" w:hAnsi="Nikosh" w:cs="Nikosh"/>
                <w:color w:val="00B0F0"/>
                <w:cs/>
                <w:lang w:bidi="bn-BD"/>
              </w:rPr>
              <w:t xml:space="preserve">সমিতি, ভান্ডারিয়া,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00B0F0"/>
              </w:rPr>
            </w:pPr>
            <w:r w:rsidRPr="00BB4886">
              <w:rPr>
                <w:rFonts w:ascii="Nikosh" w:eastAsia="NikoshBAN" w:hAnsi="Nikosh" w:cs="Nikosh"/>
                <w:color w:val="00B0F0"/>
                <w:cs/>
                <w:lang w:bidi="bn-BD"/>
              </w:rPr>
              <w:t>পিরোজ- ১৪৭/৯৪, তাং-৩/৫/৯৪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00B0F0"/>
              </w:rPr>
            </w:pPr>
            <w:r w:rsidRPr="00BB4886">
              <w:rPr>
                <w:rFonts w:ascii="Nikosh" w:eastAsia="NikoshBAN" w:hAnsi="Nikosh" w:cs="Nikosh"/>
                <w:color w:val="00B0F0"/>
                <w:cs/>
                <w:lang w:bidi="bn-BD"/>
              </w:rPr>
              <w:t>যুবকদের প্রশি</w:t>
            </w:r>
            <w:r w:rsidRPr="00BB4886">
              <w:rPr>
                <w:rFonts w:ascii="Nikosh" w:eastAsia="NikoshBAN" w:hAnsi="Nikosh" w:cs="Nikosh"/>
                <w:color w:val="00B0F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olor w:val="00B0F0"/>
                <w:cs/>
                <w:lang w:bidi="bn-BD"/>
              </w:rPr>
              <w:t xml:space="preserve">ন 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00B0F0"/>
              </w:rPr>
            </w:pPr>
            <w:r w:rsidRPr="00BB4886">
              <w:rPr>
                <w:rFonts w:ascii="Nikosh" w:eastAsia="NikoshBAN" w:hAnsi="Nikosh" w:cs="Nikosh"/>
                <w:color w:val="00B0F0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00B0F0"/>
              </w:rPr>
            </w:pPr>
            <w:r w:rsidRPr="00BB4886">
              <w:rPr>
                <w:rFonts w:ascii="Nikosh" w:eastAsia="NikoshBAN" w:hAnsi="Nikosh" w:cs="Nikosh"/>
                <w:color w:val="00B0F0"/>
                <w:cs/>
                <w:lang w:bidi="bn-BD"/>
              </w:rPr>
              <w:t>ভাড়া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00B0F0"/>
              </w:rPr>
            </w:pPr>
            <w:r w:rsidRPr="00BB4886">
              <w:rPr>
                <w:rFonts w:ascii="Nikosh" w:eastAsia="NikoshBAN" w:hAnsi="Nikosh" w:cs="Nikosh"/>
                <w:color w:val="00B0F0"/>
                <w:cs/>
                <w:lang w:bidi="bn-BD"/>
              </w:rPr>
              <w:t>০৫/০৬/১৪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00B0F0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সাউথ বেঙ্গল মালটি পারপাশ ফাউন্ডেশন, গ্রাম-চড়াইল, পৈকখালী, ভান্ডারিয়া,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১৬৪/৯৫ তাং- ০২/১২/৯৫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কলা চাষ, স্যানিটেশন  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০২/১২/৯৮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ভান্ডারিয়া বন্দর ব্যবসায়ী কল্যান সমিতি, ভান্ডারিয়া,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পিরোজ-১৮১/৯৭ তাং-০১/০২/৯৭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মৎস চাষ, হাস মুরগী পালন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২১/১০/৯৭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তেলীখালী আদর্শ যুব উন্নয়ন ক্লাব, গ্রাম+ডাক- তেলীখালী, ভান্ডারিয়া,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১৯৪/৯৭, তাং- ৪/২/৯৭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নির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কদের শিক্ষা দান, বি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১৩ শতাংশ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২১/১০/৯৭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মধ্য চিংগুরিয়া একতা সমাজ কল্যাণ সমিতি, গ্রাম+পোঃ চিংগুরিয়া, ভান্ডারিয়া,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২১০/৯৮ তাং-০৩/০২/৯৮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যুবকদের প্রশি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ন 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০৪/০৮/১৩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চরখালী পলস্নী উন্নয়ন প্রকল্প, গ্রাম+পোঃ চরখালী, ভান্ডারিয়া,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২১৬/৯৮ তাং-২৬/০২/৯৮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কলা চাষ, স্যানিটেশন  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৮ শতাংশ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১০/১১১/১১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ক্যাশ, বাইপাশ রোড, ভান্ডারিয়া,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২৩৮/৯৮ তাং-১৯/১১/৯৮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মৎস চাষ, হাস মুরগী পালন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১১/০৫/৯৯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উত্তরা যুব উন্নয়ন সমাজকল্যাণ সমিতি গ্রামঃ 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উঃ ভিটাবাড়িয়া পোঃ ভিটাবাড়িয়া,ভান্ডারিয়া,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পিরোজ-২৫১/৯৯ 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তারিখঃ১১/৫/৯৯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নির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কদের শিক্ষা দান, 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বি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০৮/১১/১১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বারিধারা বহুমূখী সমাজ কল্যাণ সংস্থা, গ্রাম+পোঃ রাধানগর, ভান্ডারিয়া,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২৮২/৯৯ তাং- ০৭/১২/৯৯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যুবকদের প্রশি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ন 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০৮/১১/১১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সেন্টার ফর হিঊম্যান এমপাওয়ারমেন্ট এন্ড ডেভলপমেন্ট কলেজ রোড, ভান্ডারিয়া,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৩০২/০০ তাং-১৯/৩/০০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কলা চাষ, স্যানিটেশন  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০৯/০৩/০৬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পরাগ, শেরে বাংলা সড়ক, ভান্ডারিয়া,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৩০৩/০০ তাং-১৯/৩/০০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মৎস চাষ, হাস মুরগী পালন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২৭/০২/১৪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কাঞ্চন স্মৃতি পাঠাগার ও ক্লাব, গ্রাম- রাজপাশা, ভান্ডারিয়া,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৩১৩/০০ তাং- ০১/৬/০০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নির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কদের শিক্ষা দান, বি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০৪/০৮/১৩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প্রকৌশলী মোঃ নুরম্নল আমিন তালুকদার ক্রীড়া ও সমাজ কল্যান ফাউন্ডেশন, জুনিয়া, ভান্ডারিয়া, পিরোজপুর। 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৩২৪/০০, তাং-২৯/০৬/০০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যুবকদের প্রশি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ন 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২৭/০২/১৪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শেরে বাংলা ক্লাব ও পাঠাগার, গ্রাম+পোঃ পশারবুনিয়া, ভান্ডারিয়া, পিরোজপুর।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পিরোজ-৩৪০/০১ তাং-১৯/১০/০০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কলা চাষ, স্যানিটেশন  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১১ শতাংশ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৩০/০৯/০৭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পলস্নী উন্নয়ন সমাজকল্যাণ সংস্থা, গ্রাম+পোঃ ধাওয়া, ভান্ডারিয়া,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পিরোজ-৩৫২/০০ তাং ০৪/১২/০০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মৎস চাষ, হাস মুরগী পালন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০৮/১০/১৭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সামাজিক ও মানবিক উন্নয়ন সংস্থা, গ্রাম+পোঃ ধাওয়া, ভান্ডারিয়া,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৩৫৩/০০ তাং- ১৩/১২/০০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নির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কদের শিক্ষা দান, বি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২৭/০২/১২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দক্ষিন পূর্ব ধাওয়া একতা ক্লাব ও পাঠাগার, ধাওয়া, ভান্ডারিয়া,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পিরোজ-৩৫৭/০১ তাং ৮/১০/০১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যুবকদের প্রশি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ন 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৮ শতাংশ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২৭/০২/১২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বারিধারা আননুরী শিশু কল্যান সংস্থা, গ্রাম+পোঃ রাধানগর, ভান্ডারিয়া,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পিরোজ-৩৬৭/০১ তাং ২৭/৩/০১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কলা চাষ, স্যানিটেশন  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২৭/০২/১৪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মুক্তি ওয়েলফেয়ার ফাউন্ডেশন (এম,ডব্লিউ,এফ) দঃ শিয়ালকাঠী, ভান্ডারিয়া,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৩৯৫/০১ তাং-০৩/৯/০১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মৎস চাষ, হাস মুরগী পালন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০৯/১২/১২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মানব উন্নয়ন সমাজসেবা ক্লাব, গ্রাম- দঃ 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শিয়ালকাঠী, ভান্ডারিয়া,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পিরোজ- 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৪০০/০১ তাং-০৭/১০/০১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নির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কদের শিক্ষা দান, 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বি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৬  শতাংশ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০৭/১০/০৯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দঃ শিয়ালকাঠী আদি জামে মসজিদ সংলগ্ন পাঠাগার ও বয়স্ক ক্লাব, ভান্ডারিয়া,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৪৩৯/০২ তাং-১১/৫/০২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যুবকদের প্রশি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ন 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১৩/১২/১১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দঃ শিয়ালকাঠী সিঃ মাঃ ফুলকুড়ি সংস্থা ও পাঠাগার, ভান্ডারিয়া,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৪৪০/০২ তাং-১১/৫/০২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কলা চাষ, স্যানিটেশন  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১০ শতাংশ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২৭/০২/১৪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চড়াইল সমাজ উন্নয়ন সমিতি, গ্রাম-চড়াইল, পোঃ পৈকখালী, ভান্ডারিয়া, পিরোজপুর।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৪৪১/০২ তাং-১৫/৫/০২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মৎস চাষ, হাস মুরগী পালন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৯ শতাংশ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১৯/০৭/১০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আদর্শ নাট্য সাংস্কৃতিক গোষ্ঠি ও পাঠাগার, সার্কিট হাউজ সড়ক, ভান্ডারিয়া,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৪৭০/০২, তাং- ০১/৯/০২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নির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কদের শিক্ষা দান, বি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৭  শতাংশ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০১০/০৩/১৬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পশ্চিম চালিতাখালী রজনীগন্ধা যুব সংঘ,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পিরোজ-৪৮৫/০২, তাং ১০/১১/০২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যুবকদের প্রশি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ন 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০৯/১২/১২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ইকড়ি যুব উন্নয়ন ক্লাব সমাজ কল্যান সংস্থা, ইকড়ি বাজার, ভান্ডারিয়া, পিরোজপুর।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৫০৬/০৩ তাং-২৫/০৩/০৩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কলা চাষ, স্যানিটেশন  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৩১/০৩/০৩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সাহিত্য ও সাংস্ক্রতিক উন্নয়ন পরিষদ, ভান্ডারিয়া,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পিরোজ-৫৬৯/০৩, তাং ৪/৮/০৩ 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মৎস চাষ, হাস মুরগী পালন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০৯/১২/১২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বাদল ওয়েলফেয়ার ফাউন্ডেশন,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গ্রাম-ধাওয়া বাজার, ভান্ডারিয়া,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৫৭৬/০৩ তাং-০২/৮/০৩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নির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কদের শিক্ষা দান, বি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১০ শতাংশ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২৩/০৭/১৩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দৃঃস্থ কল্যান সংস্থা (ডিকেএস), হাসপাতাল রোড, ভান্ডারিয়া,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৬৩৪/০৪ তাং-১১/৯/০৪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যুবকদের প্রশি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ন 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২৪/০৬/১৮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তারিন হোসেন পাঠাগার, ভিটাবাড়ী, ভান্ডারিয়া,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৬৩৫/০৪, তাং-১৫/৯/০৪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কলা চাষ, স্যানিটেশন  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১৫/০৯/০৪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লালবরম্ন ওসমান গনি স্মৃতি পাঠাগার, গ্রাম+পোঃ চরখালী, ভান্ডারিয়া,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৬৪৪/০৪, তাং- ০৪/১১/০৪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মৎস চাষ, হাস মুরগী পালন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০৯/১২/১২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মাটিভাংগা বনানী সমাজ কল্যাণ সমিতি ও পাঠাগার, মাটিভাংগা, নয়াখালী, ভান্ডারিয়া,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৬৬১/০৫, তাং- ১৩/০১/০৫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নির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কদের শিক্ষা দান, বি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১২/০৭/১১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 যুব কল্যান পরিষদ ও পাঠাগার, শেরে বাংলা সড়ক, ভান্ডারিয়া, পিরোজপুর।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৬৭৬/০৫, তাং- ১২/০৪/০৫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যুবকদের প্রশি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ন 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০৯/১২/১২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চরখালী মৎষ ব্যবসায়ি কল্যান সমিতি, চরখালী ,ভান্ডারিয়া,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পিরোজ-৭০৯/০৬, তাং ৭/৯/০৬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কলা চাষ, স্যানিটেশন  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২৪/১২/১১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সোনার বাংলা,ইকড়ি, ভান্ডারিয়া,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পিরোজ-৭১৪/০৬, তাং ১৫/১০/০৬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মৎস চাষ, হাস মুরগী পালন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০৯/১২/১২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হেতালিয়া প্রতিবন্ধী উন্নয়ন সংস্থা, হেতালিয়া,দারুলহুদা, ভান্ডারিয়া,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পিরোজ-৭২৩/০৬, তাং ২৭/১১/০৬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নির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কদের শিক্ষা দান, বি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০৭/০৮/০৮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স্বর্না সমাজকল্যান পরিষদ ও ইসলামী গ্রস্থাগার,পসারিবুনিয়া,ভান্ডারিয়া,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পিরোজ-৭২৬/০৬, তাং ৩০/১১/০৬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যুবকদের প্রশি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ন 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১৩/০৭/১৫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মধুমতি সমাজকল্যান ক্লাব ও পাঠাগার,বাটিনগর, ভান্ডারিয়া,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পিরোজ-৭২৭/০৬, তাং ৩/১২/০৬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কলা চাষ, স্যানিটেশন  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২৪/০৫/১৩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সমাজকল্যান কেন্দ্র ও দাতব্য চিকিৎসালয়, দঃ ভান্ডারিয়া, ভান্ডারিয়া,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পিরোজ-৭৪৮/০৭ তাং ২৯/৪/০৭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মৎস চাষ, হাস মুরগী পালন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০৫/০৭/১২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চড়খালী শ্রমিক কল্যান সমিতি, চরখালী, ভান্ডারিয়া, পিরোজপুর। 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পিরোজ-৭৫৩/০৭, তাং ১৬/৫/০৭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নির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কদের শিক্ষা দান, বি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১০ শতাংশ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১৭/১১/১০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মরহুম আসমত আলী স্মৃতি ইসলামী পাগার,হেতালিয়া চড়খালী,ভান্ডারিয়া,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পিরোজ-৭৬৫/০৭, তাং ৬/৮/০৭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যুবকদের প্রশি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ন 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১৩ শতাংশ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০৪/০৭/১২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এসোসিয়েশন অব রিসোর্স ইন্ট্রিগেশন সেন্টার (এরিক),নয়াখালী,গৌরীপুর,ভান্ডারিয়া,পিরোজপুর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পিরোজ-৭৬৬/০৭, তাং ৬/৮/০৭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কলা চাষ, স্যানিটেশন  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৮ শতাংশ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০৮/০৯/১৮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পলস্নবী উন্নয়ন সংস্থা (পি,ডি,এস), শ্রীপুর, তেওয়ারীপুর,ভান্ডারিয়া,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পিরোজ-৭৮২/০৭, তাং ১২/৯/০৭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মৎস চাষ, হাস মুরগী পালন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৭  শতাংশ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০১/০৮/১৮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নাজমা সমাজকল্যান সংস্থা,ইকড়ি ,ভান্ডারিয়া,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পিরোজ-৭৮৩/০৭, তাং ১৩/৯/০৭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নির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কদের শিক্ষা দান, বি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১৩/০৭/১৫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উত্তর পৈকখালী জনকল্যাণ সমিতি, উঃ পৈকখালী, ভান্ডারিয়া,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পিরোজ-৭৯৬/০৮ তাং ৬/০৫/০৮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যুবকদের প্রশি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ন 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১৪/০২/১১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ইান্টগ্রেটেড কমিনিউটি ডেভলপমেন্ট ফাউন্ডেশন (আই,সি,ডি,এফ), হাই স্কুল রোড, ভান্ডারিয়া,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পিরোজ-৮১৮/০৮ তাং ১২/০৮/০৮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কলা চাষ, স্যানিটেশন  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০৮/১০/১১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ভান্ডারিয়া প্রতিবন্ধী কল্যাণ সংস্থা,শিয়ালকাঠী, ভান্ডারিয়া,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পিরোজ-৮৪১/০৮ তাং ২১/১০/০৮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মৎস চাষ, হাস মুরগী পালন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১১/০৬/১৪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শেখ রাসেল স্মৃতি সংসদ ও পাঠাগার, 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গ্রাম ও পোঃ ভান্ডারিয়া 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পিরোজ-৮৬৬/০৯ তাং২২/১০/০৯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নির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কদের শিক্ষা দান, বি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০২/০৭/১২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রোগী কল্যাণ সমিতি, উপজেলা স্বাস্থ্য কমপ্রপ্রেক্র্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ভন্ডারিয়া, পিরোজপুর।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পিরোজ-৮৭৫/১০ তারিখঃ ০৭/১০/১০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যুবকদের প্রশি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ন 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০৯/১২/১২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স্বাধীন বাংলা সমাজকল্যান সংস্থা, গ্রামদঃ শিয়ালকাঠী, পোঃ ভান্ডারিয়া,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পিরোজ-৯০০/১১ তাং ২০/০৬/১১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কলা চাষ, স্যানিটেশন  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০৯/১২/১২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মৌচাক ফাউন্ডেশন গ্রাম-দারুলহুদা, ভান্ডারিয়া,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পিরোজ-৯০৭/১১ তাং ০৩/১০/১১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মৎস চাষ, হাস মুরগী পালন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০৩/২০/১১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এ,এমএম ওয়েলফেয়ার ফাউন্ডেশন, গ্রাম-দারম্নলহুদা, ভান্ডারিয়া,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পিরোজ-৯২৫/১২ তাং ১৩/০২/১২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নির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কদের শিক্ষা দান, বি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১০/০৪/১২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মহিউদ্দিন মহারাজ যুব সংঘ ও পাঠাগার, গ্রাম চড়খালী, পোঃ চড়খালী, ভান্ডারিয়া,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পিরোজ-৯২৬/১৩ তাং ০৯/০১/১৩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যুবকদের প্রশি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ন 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১০ শতাংশ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০৯/০১/১৩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চাঁনমিয়া ফাউন্ডেশন গ্রাম+পোঃ- ভান্ডারিয়া, উপজেলা-ভান্ডারিয়া, জেলা-পিরোজপুর।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পিরোজ-৯৩২/১৪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তাং-০৬/০২/১৪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কলা চাষ, স্যানিটেশন  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০৯/১২/১২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সাবিত্রিকুঞ্জ সেবাশ্রম,গ্রাম-দক্ষিন রাধানগর  পোঃ-রাধানগর, উপজেলা-ভান্ডারিয়া, জেলা-পিরোজপুর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পিরোজ-৯৪৪/১৪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তারিখ-২৩/১২/১৪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মৎস চাষ, হাস মুরগী পালন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১০ শতাংশ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২৩/১২/১৪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মহারাজ বহুমূখী সমাজকল্যাণ সংস্থা গ্রাম-ভান্ডারিয়া, পোঃ-ভান্ডারিয়া  উপজেলা-ভান্ডারিয়া,জেলা-পিরোজপুর।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পিরোজ-৯৫৩/১৫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তারিখ-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৮/৬/২০১৫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নির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কদের শিক্ষা দান, বি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১৪/০৭/১৮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 ক্লাব গ্রাম+ডাক+উপজেলা-ভান্ডারিয়া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জেলা-পিরোজপুর।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পিরোজ-৯৬৮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তারিখ-২১/১২/১৫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যুবকদের প্রশি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ন 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১০ শতাংশ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২১/১২/১৫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শহীদ আখতারম্নজ্জামান দুলাল স্মৃতি সংসদ, গ্রাম+ডাক: রাধানগর, উপজেলা: ভান্ডারিয়া, জেলা: পিরোজপুর।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পিরোজ-৯৭৯/১৬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তারিখ: ০৭/০৯/১৬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কলা চাষ, স্যানিটেশন  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২৩/১২/১৪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উত্তর শিয়ালকাঠী একতা যুব সংঘ, গ্রাম+ডাক: উত্তর শিয়ালকাঠী, ভান্ডারিয়া, পিরোজপুর।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পিরোজ-৯৯৪/১৭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তারিখ: ০৭/০৫/১৭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মৎস চাষ, হাস মুরগী পালন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০৯/১২/১২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আলহাজ্ব আব্দুল আলী খান সোসাল ওয়েলফেয়ার সংস্থা, গ্রাম+পো: শিয়ালকাঠী, উপজেলা: ভান্ডারিয়া, জেলা: পিরোজপুর।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bCs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পি-১০১১/১৮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১৮/০৬/১৮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নির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কদের শিক্ষা দান, বি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০৯/০১/১৩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2"/>
          <w:wAfter w:w="163" w:type="dxa"/>
        </w:trPr>
        <w:tc>
          <w:tcPr>
            <w:tcW w:w="1369" w:type="dxa"/>
            <w:gridSpan w:val="2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  <w:bCs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ভান্ডারিয়া ইমারত নির্মান শ্রমিক কল্যাণ সমিতি, গ্রাম-দঃ শিয়ালকাঠী, পোঃ ভান্ডারিয়া, উপজেলা- ভান্ডারিয়া, জেলা- পিরোজপুর।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bCs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পিরোজ-১০১৪/১৮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bCs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২৩/০৯/১৮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শ্রমিকদের ভ্রাতৃত্ববন্ধনে আবদ্ব,  নির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 শ্রমিকদের শিক্ষার ব্যবস্থা, শ্রমিকদের ন্যায্য দাবী, পরিবার পরিকল্পনা,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রোপন 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77" w:type="dxa"/>
            <w:gridSpan w:val="3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১০ শতাংশ</w:t>
            </w:r>
          </w:p>
        </w:tc>
        <w:tc>
          <w:tcPr>
            <w:tcW w:w="1525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২৩/০৯/১৮</w:t>
            </w:r>
          </w:p>
        </w:tc>
        <w:tc>
          <w:tcPr>
            <w:tcW w:w="1461" w:type="dxa"/>
            <w:gridSpan w:val="4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গুলিশাখালী আইডিয়াল ক্লাব, 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মঠবাড়ীয়া, 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৭৮০/৬৩,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তাং--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..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...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..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..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মিঠাখালী পলস্নী উন্নয়ন সমিতি, 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মঠবাড়ীয়া, 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২৪৬৩/৬৮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তাং-১৬/৯/৬৮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..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..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...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..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রাজারহাট পলস্নী উন্নয়ন সমিতি, 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দেবত্র, মঠবাড়ীয়া, 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বরি-২০০/৭৫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২২/১২/৭৫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মৎস মাষ প্রকল্প, নির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রতা দুর করা কুটির শিল্প স্থাপন করা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২২/১২/৭৫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মধ্য তুষখালী সমাজ কল্যান সমিতি, 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তুষখালী, মঠবাড়ীয়া, 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বরি-৩০৫/৮০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তাং০১/১২/৮০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বৃক্ষরোপন, মৎস্য চাষ, গরীবদের সহায়তা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      ৫শত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০১/১২/৮০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পূর্ব বুখাইতলা বান্ধবপাড়া জনকল্যাণ সমিতি, গ্রাম- সাপলেজা, পোঃ মঠবাড়ীয়া, পিরোজপুর।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পিরোজ-৪১৯/৮৪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০১/০৪/১৯৮৪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s/>
                <w:lang w:bidi="bn-IN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বয়স্ক শিক্ষা, হাঁস মুরগী পালন,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রোপন,মৎস্য চাষ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lang w:bidi="bn-IN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০৪/১১/২০১২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প্রগতি যুব কল্যান সমিতি, 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সাপলেজা শিলারগঞ্জ, মঠবাড়ীয়া, 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বরি-০০০১/৮৫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তাং-১১/১২/৮৫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গরীব সাহায্য, গরিব বিবাহ, প্রদান করা, দর্জি প্রশি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ন দেয়া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১১/১২/৮৫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তাফালবাড়ীয়া আদর্শ জনকল্যান সমিতি, তাফালবাড়ীয়া, মঠবাড়ীয়া, পিরোজপুর। 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পিরোজ-০৮/৮৫,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২৬/০২/৮৫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বেকার যুবকদের /যুবতিদের সেলাই প্রশি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ন ব্যবস্থা করা,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দর্জিদের ছেলেমেয়ের লেখা পড়া ব্যবস্থা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১১/০৯/১২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জন জাগরন সংসদ, 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শিংগা, ভেচকি, মঠবাড়ীয়া, পিরোজপুর।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পিরোজ-০৩৭/৮৭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তাং-০২/০২/৮৭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বৃক্ষরোপন, হাস মুরগি খামার, গরু মোটা তাজা করন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৫শত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০২/০২/৮৭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দুর্গাপুর যুব উন্নয়ন সমিতি, 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টিয়ার খালী, মঠবাড়ীয়া, 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৩৯/৮৭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তাং-১৮/০২/৮৭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..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..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..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..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নতুন প্রভাত, 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শানকি ভাংগা, মঠবাড়ীয়া, পিরোজপুর।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৪৫/৮৭,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তাং-২৯/৮/৮৭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অসহায় শিশুদের সহযোগীতা ও পুর্নবাসন ব্যবস্থা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২১/০৯/১০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ধুপতি পশুরিয়া সমাজকল্যান সমিতি, 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পশুরিয়া, মঠবাড়ীয়া, 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পিরোজ-৬৭/৮৮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১৮/১২/৮৮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এলাকার শিশুদের খেলাদুলা শেখানো হয়েছে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৫ শতাংশ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০৮/১১/০৯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টিয়ারখালী তরম্নন সংঘ,গুলিসাখালী, 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মঠবাড়ীয়া, 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৭১/৮৯,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তাং-১৫/২/৮৯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..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..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..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..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পলাশ সমাজ কল্যান এসোসিয়েশন, 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কবুতরখালী, মঠবাড়ীয়া, পিরোজপুর। 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৭২/৮৯,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তাং-৮/৩/৮৯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..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..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..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..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মিঠাখালী আদর্শ যুব ক্লাব, 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মঠবাড়ীয়া, 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৭৩/৮৯,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তাং-৩০/৩/৮৯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..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..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..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..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সুন্দরবন বহুমুখী গ্রামীন উন্নয়ন প্রকল্প, 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সাপলেজা, শিলারগঞ্জ, মঠবাড়ীয়া, 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৭৪/৮৯,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তাং-১/৪/৮৯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গরীব সাহায্য, গরিব বিবাহ, প্রদান করা, দর্জি প্রশি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ন দেয়া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৫ শতাংশ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১১/১১/১৮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উত্তর মিঠাখালী যুব কল্যান সমিতি, 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উঃ মিঠাখালী, মঠবাড়ীয়া, 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৮৪/৮৯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তাং-৩০/১২/৮৯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..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..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..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..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৭নং বেতমোর রাজপাড়া ইউনিয়ন পল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softHyphen/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ী উন্নয়ন সমিতি, বেতমোর, মঠবাড়ীয়া, পিরোজপুর।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পিরোজ-১২৭/৯৩ তারিখঃ ১২/০৫/৯৩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..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..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..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..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দক্ষিন কবুতরখালী ছামছেরিয়া জনকল্যান সমিতি, গুলিশাখালী, মঠবাড়ীয়া, 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পিরোজ-১৩৮/৯৪,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তাং-৬/১/৯৪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বৃক্ষরোপন, হাস মুরগি খামার, গরু মোটা তাজা করন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০৬/০১/৯৪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পশ্চিম বড় মাছুয়া সমাজ কল্যান সমিতি, 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বড়মাছুয়া, মঠবাড়ীয়া, 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পিরোজ- 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১৬১/৯৫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তাং-২৭/৮/৯৫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শিক্ষা, শামিত্ম, প্রগতি এবং 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স্বেচ্ছাশ্রম মুল লক্ষ্য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৫শত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০৮/০৩/০৬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সাত রং সমাজকল্যাণ ক্লাব, 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মঠবাড়ীয়া, 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পিরোজ-১৬৫/৯৫ তাং২০/১০/৯৫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..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..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..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..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গোলবুনিয়া সমাজকল্যান সমিতি, 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গোলবুনিয়ামড়াগাছিয়া,মঠবাড়ীয়া, 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১৮০/৯৭,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তাং-২৯/১/৯৭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শিক্ষা, শামিত্ম, প্রগতি এবং স্বেচ্ছাশ্রম মুল লক্ষ্য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০৫ শতা্ংশ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০৮/১০/১৫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পশ্চিম দুপতি উন্নয়ন সমাজ কল্যান সমিতি, পুশ্চম দুপতি, মঠবাড়ীয়া, 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পিরোজ-১৮৬/৯৭,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তাং ১৫/৫/৯৭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..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..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..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..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পশ্চিম দুপতি উন্নয়ন সমাজ কল্যান সমিতি, পুশ্চম দুপতি, মঠবাড়ীয়া, 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পিরোজ-১৮৬/৯৭,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তাং ১৫/৫/৯৭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মৎস মাষ প্রকল্প, নির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রতা দুর করা কুটির শিল্প স্থাপন করা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০৫ শতা্ংশ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০৪/১১/১৮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আঞ্জুআমান ইসলামী পাঠাগার ও সমাজকল্যান সংস্থা, রাজপোড়া, বেতমোর, মঠবাড়ীয়া, 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২২৬/৯৮,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তাং-৫/৮/৯৮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আর্থ-সামাজিক উন্নয়ন প্রকল্প বাসত্মবায়ন করা , গরীবদের সাহায্য করা,মৎস চাষ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০৫ শতা্ংশ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১৫/০৭/৯৭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শেখ নাসের স্মৃতি সংসদ,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উঃ সোনাখালী, মঠবাড়ীয়া, 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২৪১/৯৯,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তাং-৫/১/৯৯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নির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রতা দুর করা কুটির শিল্প স্থাপন করা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০৫/০১/৯৯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‘‘এ্যসেড’’ আর্থ সামাজিক শিক্ষা উন্নয়ন সংগঠক, উঃ মিঠাখালী, মঠবাড়ীয়া, পিরোজপুর।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পিরোজ-২৭৫/৯৯ তাং ১১/১১/৯৯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বৃক্ষরোপন, মৎস্য চাষ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০৫ শতা্ংশ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২৬/১২/০৬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মঠবাড়ীয়া থানা নর সুন্দর কল্যান সমিতি, মঠবাড়ীয়া, 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পিরোজ-২৮৯/০০,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১৭/০১/০০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নর সুন্দর লেখা পড়ার জন্য একটি বিদ্যালয়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০৫ শতা্ংশ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২৯/০৬/১৫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মঠবাড়ীয়া দর্জি কল্যান সমিতি, 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মঠবাড়ীয়া, 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পিরোজ-৩০০/০০,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তাং ২৯/০২/০০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বেকার যুবকদের /যুবতিদের সেলাই প্রশি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ন ব্যবস্থা করা,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দর্জিদের ছেলেমেয়ের লেখা পড়া ব্যবস্থা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০৫ শতা্ংশ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০১/০৯/০৯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রবি রশ্মি সংঘ, 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গাজিয়া,  বাটনাতলা, নেছারবাদ, 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৩২৩/০০,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তাং ২৯/৬/০০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মঠবাড়ীয়া উপজেলা কাঠ ব্যবসায়ী কল্যান সমিতি, মঠবাড়ীয়া, 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পিরোজ-৩২৭/০০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তাং ২৮/৮/০০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..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..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..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..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পলস্নী মানব কল্যান ফাউন্ডেশন, 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মঠবাড়ীয়া, 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৩৩৮/০০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তাং-১৬/১০/০০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ভিজিডি প্রকল্প, মাতৃ ও শিশু স্বাস্থ্য, পোল্টি ও বনায়ন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০৫ শতাংশ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২৭/০৩/১৪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চিত্রা পাতা কাটা যুব কল্যান সমিতি, পাতাকাটা,মঠবাড়ীয়া, 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৩৪২/০০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তাং-১৯/১০/০০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মৎস মাষ প্রকল্প, নির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রতা দুর করা কুটির শিল্প স্থাপন করা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১৮/০৪/০৭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মধ্য ধুপতি সমাজকল্যান সমিতি, 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মধ্যধুপতি আমড়াগাছিয়া, মঠবাড়ীয়া, পিরোজপুর। 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৩৪৪/০০,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তাং-০৬/১১/০০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বৃক্ষরোপন, হাস মুরগি খামার, গরু মোটা তাজা করন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০৫ শতা্ংশ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৩০/১১/১৪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হারজী পাতা কাটা উন্নয়ন সমিতি, 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বড় হারজী, মঠবাড়ীয়া, পিরোজপুর। 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পিরোজ-৩৭১/০১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তাং৭/৫/০১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নির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রতা দুর করা কুটির শিল্প স্থাপন করা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০৫ শতা্ংশ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০৭/০৯/০৬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অফিসার্স ক্লাব, 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মঠবাড়ীয়া, 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৩৭২/০১,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তাং-৭/৫/০১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বিভিন্ন ক্রীড়া প্রতিযোগিতা, জাতীয় দিবস সমূহ পালন চিত্ত বিনোদন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সরকারী ভবন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০৭/০৫/০১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দঃ সোনাখালী যুব কল্যান সমিতি, 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দঃ সোনাখালী, মঠবাড়ীয়া, 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পিরোজ-৩৭৯/০১,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তাং২৪/৬/০১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দেশের গরীব অসহায়, বেকার,শিক্ষা,সেলাই, বিভিন্ন প্রকার বৃত্তি মুলক প্রশি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ন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০৬ শতা্ংশ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৩০/০৭/০৫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দরবেশ আঃ মমিনিয়া ইসলামী পাঠগার, 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দঃ মিঠাখালী, মঠবাড়ীয়া, 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৩৮৩/০১,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তাং-১০/৭/০১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শিক্ষা, শামিত্ম, প্রগতি এবং স্বেচ্ছাশ্রম মুল লক্ষ্য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০৫ শতা্ংশ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১৩/০৯/১০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হোগলাপাতি উন্নয়ন সমাজ কল্যান সমিতি ও সালেহিয়া ইসলামিয়া পাঠাগার, আমড়াগাছিয়া, মঠবাড়ীয়া, 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পিরোজ-৩৮৭/০১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তাং-২৩/৭/০১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নির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রতা দুর করা কুটির শিল্প স্থাপন করা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১০ শতাংশ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৩১/০৭/১১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পূর্ব রাজপাড়া তালতলা বাজার যুব কল্যান সমিতি, পূর্বরাজপাড়া, মঠবাড়ীয়া, 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৪১৪/০১,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তাং-২৯/১২/০১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গুন সম্পন্ন সুনাগরিক গরে তোলা,দরিদ্র ও শোষণমুক্ত সমাজ গঠন মুল উদ্দেশ্য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৫ শতাংশ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২৯/১২/০১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উত্তর সোনাখালী দেশ প্রেম যুব সংঘ, 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সোনাখালী আমড়াগাছিয়া, মঠবাড়ীয়া, পিরোজপুর।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পিরোজ-৪২৩/০২,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১১/০২/০২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শিক্ষা, শামিত্ম, একতা সমাজ সেবাই ইহার মুল লক্ষ্য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১১/০২/০২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পলস্নী উন্নয়ন সংস্থা, 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সবুজ নগর, মঠবাড়ীয়া, পিরোজপুর।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পিরোজ-৪২৫/০২,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১৪/০২/০২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অবহেলিত দু:স্থ নারী পুরম্নষকে আর্থ-সামাজিক ভাবে সচেতন করা মুল লক্ষ্য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৫ শতাংশ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০৮/০২/১৬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যুব সমাজ কল্যান ক্লাব,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গিলাবাদ, মঠবাড়ীয়া, 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পিরোজ-৪৪৬/০৪,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তাং-২/৬/০২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কৃষি নার্সারী ও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রোপন, মৎস চাষ, বিভিন্ন 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সমাজকল্যান মুলক কাজ করা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৫ শতাংশ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৩০/০১/১২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দক্ষিন সোনাখালী, এম,বি উন্নয়ন সমিতি, আমড়াগাছিয়া, মঠবাড়ীয়া, 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৪৪৭/০২,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তাং-৮/৬/০২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..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..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..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..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ডাঃ মোঃ রম্নসত্মম আলী ফরাজী একতা সংঘ ও পলস্নী উন্নয়ন ফাউন্ডেশন, ছোট হারজী মিরম্নখালী, মঠবাড়ীয়া, 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পিরোজ-৪৫০/০২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১৮/০৬/০২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শিক্ষা, শামিত্ম, একতা সমাজ সেবাই ইহার মুল লক্ষ্য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৫ শতাংশ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১৮/০৬/০২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যুব উন্নয়ন একতা ক্লাব,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দঃপঃ বড় মাছুয়া, মঠবাড়ীয়া, 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পিরোজ-৪৫৯/০২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৪/৮/০২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..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..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..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..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ফারম্নক হাসান শিশু সদন (এতিমখানা ও হেফজখানা), গ্রাম+পোঃ মাজেরপুর, মঠবাড়ীয়া, 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পিরোজ-৪৬৪/০২,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২১/৮/০২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বৃক্ষরোপন, মৎস্য চাষ, এতিমনিবাসী লালনপালন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২১/০৬/১৭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মধ্য গিলাবাদ প্রজাপতি কলাব,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গিলাবাদ, মঠবাড়ীয়া, 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৪৬৯/০২,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তাং-১৮/৯/০২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..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..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..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..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সমাজ কল্যান ও যুব উন্নয়ন সমিতি, 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মঠবাড়ীয়া, 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পিরোজ-৪৭৭/০২,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২৩/১০/০২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গরীব সাহায্য, গরিব বিবাহ, প্রদান করা, দর্জি প্রশি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ন দেয়া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০৩/০৪/০৭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ফারম্নক হাসান ইসলামিয়া পাঠাগার যুব কল্যান ক্রীড়া ও দারিদ্র বিমোচন ফাউন্ডেশন, মাঝেরপুল, মঠবাড়ীয়া, 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পিরোজ-৪৮৩/০২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তাং৩১/১০/০২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দর্জিদের ছেলেমেয়ের লেখা পড়া ব্যবস্থা করা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৩০ শতাংশ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১৫/০৫/০৮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ফরাজী বাড়ী জোয়ারিয়া ইসলামী পাঠাগার, 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ধুপতি আমড়াগাছিয়া, মঠবাড়ীয়া, 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৫০০/০৩,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তাং-২০/০২/০৩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শিশু শিক্ষার মাধ্যমে নির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রতা দুর করা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৫ শতাংশ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২০/০৩/০৩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মঠবাড়ীয়া অবসরপ্রাপ্ত সৈনিক কল্যান সমিতি, মঠবাড়ীয়া, 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পিরোজ-৫৪৪/০৩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তাং-৫/৭/০৩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গ্রামীন সমাজ উন্নয়ন যুব যুবতীদের সচেতনতা বৃদ্বি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২১/০৬/১৭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মঠবাড়ীয়া জনকল্যান সমিতি, 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বন্দর,মঠবাড়ীয়া, 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পিরোজ-৬১০/০৪,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তাং২৫/৩/০৪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..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..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..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..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বড় শৌলা তুলা বটতলা যুব কল্যান সমিতি, মঠবাড়ীয়া, 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৬১৩/০৪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তাং-৬/৪/০৪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সমাজের পিছিয়ে পরা অবহেলিত দু:স্থ নারী পুরম্নষকে আর্থ-সামাজিক ভাবে সচেতন করা মুল লক্ষ্য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৩ শতাংশ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০৬/০৪/০৪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উত্তর মিঠাখালী আদর্শ পাঠগার, 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উঃ মিঠাখালী, মঠবাড়ীয়া, 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৬১৮/০৪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তাং-১৮/৪/০৪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বৃক্ষরোপন, মৎস্য চাষ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৫ শতক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১৮/০৪/১৮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সমেকা (মানবিক উন্নয়ন সংস্থা), 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টিকিকাটা, মঠবাড়ীয়া, 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পিরোজ-৬২৮/০৪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তাং ৩/৭/০৪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গ্রামীন সমাজ উন্নয়ন যুব যুবতীদের সচেতনতা বৃদ্বি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০৩/০৭/০৪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বড় শিংগা কল্যান সমিতি, 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টিকিকাটা, মঠবাড়ীয়া, 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৬৩২/০৪,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তাং-৫/৮/০৪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আর্থ-সামাজিক উন্নয়ন প্রকল্প বাসত্মবায়ন করা , গরীবদের সাহায্য করা,মৎস চাষ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০৫ শতা্ংশ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০৫/০৮/০৪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মঠবাড়ীয়া গ্রাম উন্নয়ন সংস্থা, 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মহিলা কলেজ রোড, মঠবাড়ীয়া, 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পিরোজ-৬৩৯/০৪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২৮/৯/০৪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বেকার যুবক যুবতিদের সাবলম্বি করা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২৮/১০/১৩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নাবিনা (নাহিদ-বিন-নাসির) পলস্নী উন্নয়ন সংস্থা, চিত্র, আলগী বাজার,মঠবাড়ীয়া, 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পিরোজ-৬৪৩/০৪,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৩/১১/০৪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সমাজের পিছিয়ে পরা অবহেলিত দু:স্থ নারী পুরম্নষকে আর্থ-সামাজিক ভাবে সচেতন করা মুল লক্ষ্য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৫ শতক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০৩/১১/২০০৪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দশ ভাই উন্নয়ন সমিতি, 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ভেচকি টিকিকাটা, মঠবাড়ীয়া, 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৬৪৫/০৪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তাং-৯/১১/০৪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..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..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..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..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বেসরকারী শিক্ষক ও কর্মচারী কল্যান সমিতি,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বাদুড়া, নাগ্রাডাংগা, মঠবাড়ীয়া, 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৬৫৮/০৫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তাং-০১/০১/০৫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আর্থ-সামাজিক উন্নয়ন প্রকল্প বাসত্মবায়ন করা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৬ শতাংশ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০১/০১/০৫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চিত্রা পাতা কাটা যুব উন্নয়ন সমাজ কল্যান সমিতি, চিত্রা পাতাকাটা, মঠবাড়ীয়া, 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৬৭১/০৫,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তাং-২৩/০২/০৫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যৌতুক এবং নারী নিযার্তন বিরোধী আন্দোলন সকলকে সামিল করা,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রোপন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০১/০২/১০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মাঝেরপুল আইপি এম ক্লাব, উত্তর মিঠাখালী,মঠবাড়ীয়া, 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পিরোজ-৬৮৬/০৬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১৫/০৩/০৬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বৃক্ষরোপন, মৎস্য চাষ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৫ শতক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১৫/০৩/২০০৬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সীডস্ (আর্থ সামাজিক উন্নয়ন সমিতি), 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পশ্চিম কলেজ পাড়া,মঠবাড়ীয়া, পিরোজপুর।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পিরোজ-৬৯৯/০৬,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২৫/০৬/০৬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গ্রামীন সমাজ উন্নয়ন যুব যুবতীদের সচেতনতা বৃদ্বি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২৫/০৬/০৬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ভগিরথপুর পঞ্চগ্রাম যুব উন্নয়ন সমাজকল্যান সমিতি, ছোটশৌলা, ভগিরথপুর, মঠবাড়ীয়া, পিরোজপুর। 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পিরোজ-৭০৮/০৬,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৬/৯/০৬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আর্থ-সামাজিক উন্নয়ন প্রকল্প বাসত্মবায়ন করা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০৬/০৯/০৬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ক্রাফট বেঙ্গল, 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সবুজ নগর, মঠবাড়ীয়া, 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পিরোজ-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৭১৮/০৬,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১৯/১০/০৬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পরস্পর পরস্পরে যোগীতা,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মানব কল্যান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৬ শতাংশ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১৯/১০/০৬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আঃ আজিজ বহুমুখী সমাজ কল্যান সমিতি, 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দঃ বন্দর, মঠবাড়ীয়া, পিরোজপুর।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পিরোজ-৭২২/০৬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তাং ১৬/১১/০৬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বৃক্ষরোপন, মৎস্য চাষ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আছে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দাউদখালী সমাজকল্যান ক্লাব ও পাঠাগার, দাউদখালী, দেবত্র, মঠবাড়ীয়া, 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পিরোজ-৭৩৫/০৭,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তাং ১৮/০১/০৭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ক্রীড়া ও সাংস্কৃতি অনুষ্ঠান,বৃক্ষরোপন, হাস মুরগি খামার,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৩ শতাংশ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০২/০২/২০১০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আর্থ-সামাজিক উন্নয়ন সংস্থা (সেডো), গয়ালিপাড়া,মঠবাড়ীয়া, 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পিরোজ-৭৬০/০৭,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০৩/০৭/০৭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শিশু শিক্ষার মাধ্যমে নির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রতা দুর করা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০৩/০৭/০৭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আলোকিত মানুষ, 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দঃ গিলাবাদ, মঠবাড়ীয়া, 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পিরোজ-৭৬৩/০৭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তাং ২৩/০৭/০৭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যৌতুক এবং নারী নিযার্তন বিরোধী আন্দোলন সকলকে সামিল করা,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রোপন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৫ শতাংশ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১৪/১১/১৬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এ্যডভান্স প্রোগ্রাম ফর উরবান এন্ড রম্নরাল বেসড্ অর্গনাইজেশন (অপুরবো), নিউমার্কেট,মঠবাড়ীয়া, পিরোজপুর। 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পিরোজ-৭৬৯/০৭,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তাং ৯/৮/০৭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অসহায় প্রবীদের পূর্নবাসন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০৯/০৮/০৭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দেশউন্নয়ন ফাউন্ডেশন, 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তুষখালী রোড,মঠবাড়ীয়া, 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পিরোজ-৭৭৬/০৭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০২/৯/০৭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দু:স্থ নারী পুরম্নষকে আর্থ-সামাজিক ভাবে সচেতন করা মুল লক্ষ্য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২৬/০৭/১৬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মনু মেম্বর সমাজকল্যাণ সংস্থা (এমএমএসকেএম), কুমিরমারা, হালতা, মঠবাড়ীয়া, 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পিরোজ-৭৯৫/০৮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তাং ৬/৫/০৮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শিশু শিক্ষার মাধ্যমে নির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রতা দুর করা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০৪/০৩/১২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নট আউট সমাজকল্যাণ ক্লাব ও পাঠাগার, 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গ্রাম-মিরম্নখালী রোড, মঠবাড়ীয়া, 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পিরোজ-৭৯৭/০৮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২২/০৫/০৮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শিশু শিক্ষার মাধ্যমে নির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রতা দুর করা ক্রীড়া ও সাংস্কৃতি অনুষ্ঠান,বৃক্ষরোপন,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৫ শতাংশ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২০/০৩/১৭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মঠবাড়ীয়া ডায়বেটিক সমিতি, 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মঠবাড়ীয়া, 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পিরোজ-৮১২/০৮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১০/০৭/০৮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বহুমুত্র রোগীদের চিকিৎসাসেবা, রোগীদের নানা পরী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া ইত্যাদি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১০/১২/২০১৪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মধ্য ফুলঝুরি যুব কল্যাণ সমিতি, 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ফুলঝুরি, তুষখালী, মঠবাড়ীয়া, 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পিরোজ-৮৩৪/০৮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২৩/০৯/০৮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দেশের গরীব অসহায়, বেকার,শিক্ষা,সেলাই, বিভিন্ন প্রকার বৃত্তি মুলক প্রশি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ন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০৬/০৬/১১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ইখওয়ান সমাজকল্যাণ সংস্থা, 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মিরম্নখালী. মছবাড়ীয়া, 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পিরোজ-৮৩৬/০৮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০৭/১০/০৮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আর্থ-সামাজিক উন্নয়ন প্রকল্প বাসত্মবায়ন করা , গরীবদের সাহায্য করা,মৎস চাষ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০৭/১০/০৮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জন উদ্যোগ সমাজ উন্নয়ন সংস্থা (পি,আই,এস,ডি,সি) দঃ মিঠাখালী, মঠবাড়ীয়া, 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পিরোজ-৮৪৭/০৮ তাং ১৩/১১/০৮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দেশের গরীব অসহায়, বেকার,শিক্ষা,সেলাই, বিভিন্ন প্রকার বৃত্তি মুলক প্রশি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ন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১৩/১১/০৮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রোগী কল্যাণ সমিতি, উপজেলা স্বাস্থ্য কমপে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softHyphen/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ক্স, মঠবাড়ীয়া, 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পিরোজ-৮৭৪/১০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০৭/১০/১০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অসহায় ও গরীব রোগীর ঔষধ সরবরাহ ও আর্থিক সাহায্য প্রদান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আছে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মঠবাড়িয়া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গ্রামীন উন্নয়ন কেন্দ্র (আর,ডি,সি) গ্রাম-ধানীসাফা, পোঃ-সাফাবন্দর উপজেলা-মঠবাড়িয়া,জেলা-পিরোজপুর।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পিরোজ-৯০২/১১ তারিখ-০১/৮/১১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পরিবার পরিকল্পনা, প্রতিবন্ধী সহায়তা ও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০৩/০৯/২০১৫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মঠবাড়িয়া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মঠবাড়িয়া নিউমার্কেট সমাজকল্যাণ সমিতি গ্রাম-নিউমার্কেট,পোঃ+উপজেলা-মঠবাড়িয়া জেলা-পিরোজপুর।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পিরোজ-৯০৪/১১,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তারিখ-৮/৯/১১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আর্থ-সামাজিক উন্নয়ন প্রকল্প বাসত্মবায়ন করা , গরীবদের সাহায্য করা,মৎস চাষ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২৭/০৮/১৪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মঠবাড়িয়া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মাতুুববর ওয়েলফেয়ার ফাউন্ডেশন গ্রাম-কলেজরোড, ডাকঘর+উপজেলা-মঠবাড়িয়া 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পিরোজ-৯০৫/১১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তাং-১৩/৯/১১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পরস্পর পরস্পরে যোগীতা,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মানব কল্যান, শিশু শিক্ষার মাধ্যমে নির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রতা দুর করা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১৩/০৯/১১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মঠবাড়িয়া 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আন্ধারমানিক আদর্শ সমাজসেবা সংঘ,গ্রাম-অঅন্ধারমানিক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পোঃ-মঠবাড়িয়া,উপজেলা-মঠবাড়িয়া,জেলা-পিরোজপুর।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পিরোজ-৯০৬/১১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তাং-১৯/৯/১১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পরস্পর পরস্পরে যোগীতা,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মানব কল্যান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০৫ শতা্ংশ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১৯/০৯/১১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মঠবাড়িয়া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ইতিহাস চেতনা বিকাশ কেন্দ্র গয়ালীপাড়া রোড,মঠবাড়িয়া, 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পিরোজ-৯২৮/১৩ তারিখ-১৭/১/১৩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গুন সম্পন্ন সুনাগরিক গরে তোলা,দরিদ্র ও শোষণমুক্ত সমাজ গঠন মুল উদ্দেশ্য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২২/১০/১৮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মঠবাড়িয়া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মঠবাড়িয়া প্রতিবন্ধী কল্যাণ সমিতি গ্রাম-বহেরাতলা,পোঃ-মঠবাড়িয়া উপজেলা-মঠবাড়িয়া,জেলা-পিরোজপুর।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পিরোজ-৯২৯/১৩,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তাং-৪/৪/২০১৩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প্রতিবন্ধী ব্যক্তিদের সনাক্তকরন, বৃত্তি মুলক প্রশি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ন প্রদান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০৪/০৪/১৩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মঠবাড়িয়া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খান ফাউন্ডেশন 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পশ্চিম কলেজ রোড,মঠবাড়িয়া,পিরোজপুর।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পিরোজ-৯৩৪/১৪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তাং ২৭/০২/০৪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গ্রামীন সমাজ উন্নয়ন যুব যুবতীদের সচেতনতা বৃদ্বি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৩০/০৪/১৭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মঠবাড়িয়া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সোনার রবি গ্রাম-দক্ষিন বন্দর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পোঃ-মঠবাড়িয়া,উপজেলা-মঠবাড়িয়া,জেলা-পিরোজপুর।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পিরোজ-৯৩৯/১৪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তাং-২৫/০৬/১৪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দেশের গরীব অসহায়, বেকার,শিক্ষা,সেলাই, বিভিন্ন প্রকার বৃত্তি মুলক প্রশি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ন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০৪/০২/১৬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মঠবাড়িয়া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ইউনুছ আলী হাওলাদার ফাউন্ডেশন  গ্রাম-উত্তর সোনাখালী,পোঃ-উত্তর সোনাকালী মঠবাড়িয়া,পিরোজপুর। 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পিরোজ-৯৫৪/১৫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তাং-৭/৬/২০১৫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প্রতিবন্ধী বেক্তিদের সাহায্য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১১/১০/১৭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মঠবাড়িয়া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প্রাইম সোস্যাল অর্গানাইজেশন(পি এস ও)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টাওয়ার রোড মঠবাড়িয়া,পিরোজপুর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পিরোজ-৯৬৪/১৫, তাং-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১২/১১/১৫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যুব যুব মহিলা/তালাক প্রাপ্ত/বিধবা/দিনমজুর 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নারীদের কুটির শিল্প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৩ শতাংশ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১৩/১১/১৮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মঠবাড়িয়া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মতিয়ার রহমান ওয়েলফেয়ার ফাউন্ডেশন গ্রাম-উত্তর মিঠাখালী,পোঃ-ঘুদিঘাটা,উপজেলা-মঠবাড়িয়া জেলা-পিরোজপুর।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পিরোজ-৯৬৯/১৫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তাং-১২/১২/১৫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যুব যুব মহিলা/তালাক প্রাপ্ত/বিধবা/দিনমজুর নারীদের কুটির শিল্প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০৫ শতা্ংশ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১২/১১/১৭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মঠবাড়ীয়া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খানকায়ে আজিজিয়া ও ইসলামী কমপেস্নক্স, গ্রাম- দ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ণ মিঠাখালী, পো+উপজেলা- মঠবাড়ীয়া, পিরোজপুর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পিরোজ-৯৮৭/১৬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তারিখঃ ০৭/১২/২০১৬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যুব যুব মহিলা/তালাক প্রাপ্ত/বিধবা/দিনমজুর নারীদের কুটির শিল্প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২৫ শতাংশ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০৭/১২/২০১৬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After w:val="3"/>
          <w:wAfter w:w="185" w:type="dxa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মঠবাড়িয়া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এন.এম সমাজকল্যাণ সংস্থা, গ্রাম: +পো: তুষখালী, মঠবাড়ীয়া, পিরোজপুর।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পিরোজ-১০০৪/১৭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 ২৮/০৯/১৭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প্রতিবন্ধী বেক্তিদের সাহায্য ও সহায়তা,বৃক্ষরোপন, মৎস্য চাষ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২৮/০৯/১৭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spacing w:after="200" w:line="276" w:lineRule="auto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কমিউনিটি ডেভলপমেন্ট সেন্টার অব বাংলাদেশ (সিডিসিবি), মাতৃসদন রোড,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পিরোজ-৪৫৮/৬৮, তাং১০/০৩/১৯৬৮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নিরক্ষতা দূরীকরণ ও বয়স্ক শিক্ষা, সেনিটেশন,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০১/০২/২০১০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সোসাইটি ফর রম্নরাল ডেভলপমেন্ট (সোড) নামাজপুর,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বরি- ২৭০/৭৯,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তাং-১৭/১১/৭৯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নিরক্ষরতা দূরীকরণ, পরিবার পরিকল্পনা, ক্রীড়া ও সাংস্কৃতিক অনুষ্ঠান,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১৮/০৬/২০১৮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দক্ষিণ নামাজপুর সমাজ কল্যান সমিতি, নামাজপুর,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বরি-২৭১/৭৯,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১৭/১১/৭৯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নিরক্ষরতা দূরীকরণ, স্বাস্থ্য সেবা, পরিবার পরিকল্পনা, ক্রীড়া ও সাংস্কৃতিক অনুষ্ঠান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১৭/১১/১৯৭৯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প্রভাতী তরম্নন সংঘ, হুলারহাট, পিরোজপুর সদর,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২/৮৪,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তাং-০৭/০৬/৮৪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সেনিটেশন, বৃক্ষরোপন, মৎস্য চাষ ও হাঁস মুরগী পালন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০৭/১১/২০১৮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পিরোজপুর এ্যপেক্স সমাজকল্যাণ সমিতি, পিরোজপুর সদর,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পিরোজ-০০৮/৮৬,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১৫/০৭/৮৬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নিরক্ষরতা দূরীকরণ, পরিবার পরিকল্পনা, ক্রীড়া ও সাংস্কৃতিক অনুষ্ঠান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১৩/০৬/২০০৫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রোগী কল্যাণ সমিতি, সদর হাসপাতাল,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পিরোজ-৪১/৮৭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২৩/০৩/৮৭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দরিদ্র ও অসহায় রোগীদের চিকিৎসা, বিভিন্ন পরী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া, যাতায়াত খরচ প্রদান ইত্যাদি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সদর হাসপাতালে পরিচালিত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০৯/০৪/২০১৭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মানব কল্যাণ কেন্দ্র, ভাই ভাই কুটির, মাছিমপুর রোড,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৬৯/৮৯,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তাং-১৯/০১/৮৯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নিরক্ষরতা দূরীকরণ, পরিবার পরিকল্পনা, ক্রীড়া ও 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সাংস্কৃতিক অনুষ্ঠান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শীল কল্যান ট্রাস্ট,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পিরোজ-৭৫/৮৯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তাং ৩/৪/৮৯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দরিদ্র ও অসহায় জনগণকে আইনে সহায়তা, ক্ষুদ্র ও কুটির শিল্প স্থাপন ইত্যাদি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১৮/০৮/২০০৯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অগ্রদূত ক্লাব, গ্রাম- কৃষ্ণ নগর, পিরোজপুর সদর,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পিরোজ-৭৬/৮৯,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তাং-২০/০৪/৮৯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নিরক্ষরতা দূরীকরণ, পরিবার পরিকল্পনা, ক্রীড়া ও সাংস্কৃতিক অনুষ্ঠান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৫ শতাংশ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২৪/১১/২০১৩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বলাকা ক্লাব, মাছিমপুর রোড,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পিরোজ-৮১/৮৯,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০১/১০/৮৯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দরিদ্র ও অসহায় জনগণকে আইনে সহায়তা, ক্ষুদ্র ও কুটির শিল্প স্থাপন ইত্যাদি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৩ শতাংশ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২৬/১১/২০১৪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পিরোজপুর গণউন্নয়ন সমিতি, মাছিমপুর, সড়ক,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১৫১/৯৪,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তাং-২৬/১১/৯৪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নিরক্ষরতা দূরীকরণ, পরিবার পরিকল্পনা, ক্রীড়া ও সাংস্কৃতিক অনুষ্ঠান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১২/০৭/২০১৭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যুব উন্নয়ন ক্লাব, শিকারপুর, পিরোজপুর। 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১৬৮/৯৫,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তাং-০৬/১১/৯৫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মা ও শিশু স্বাস্থ্যসেবা,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রোপন, পাঠাগার স্থাপন ও শিক্ষা বৃত্তি প্রদান ইত্যাদি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০১/১২/২০১০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দেশ দশ, বাইপাশ, সড়ক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১৭২/৯৬,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তাং-৮/৪/৯৬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বয়স্ক, দরিদ্র, অসহায় মহিলাদের সহযোগিতা, গণশিক্ষা, বয়স্ক শিক্ষা, নির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রতা দূরীকরণ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০৩/০৩/২০১৬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উপকূলীয় দারিদ্র্য বিমোচন (উদ্যম) থানা সড়ক,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পিরোজ-১৮৫/৯৭,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তাং ৩/৪/৯৭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দরিদ্র ও অসহায় জনগণকে আইনে সহায়তা, ক্ষুদ্র ও কুটির শিল্প স্থাপন ইত্যাদি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৩০/০৮/২০০৯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রিজিয়া ওয়েলফেয়ার ফাউন্ডেশন, শিকারপুর,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১৯৩/৯৭,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তাং-৪/০৮/৯৭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মানুষের মৌলিক অধিকার সংর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ণ, স্বাস্থ্য ও পরিবার পরিকল্পনা,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 ইত্যাদি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২৭/০৪/২০১৪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এস্বাহ, মাছিমপুর, 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পিরোজ-২০৬/৯৭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৯/১২/৯৭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নারী, যুবক, প্রতিবন্ধীদের কল্যাণ, মাদক বিরোধী আন্দোলন, ক্রীড়া ও সাংস্কৃতিক 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১২/১২/২০১১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উপকুল পরিবার কল্যান সংস্থা (উপক), ডাকঘর সড়ক,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পিরোজ-২০৮/৯৮, তাং১৪/৮/৯৮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দরিদ্র ও অসহায় জনগণকে আইনে সহায়তা, ক্ষুদ্র ও কুটির শিল্প স্থাপন ইত্যাদি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০৪/১১/২০১৫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শিক্ষাদ্বীপ্ত পিরোজপুর সমিতি, সার্বিক 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স্বাক্ষরতা আন্দোলন (টি,এল,এম), জেলা প্রশাসকের কার্যালয়,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পিরোজ- 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২১১/৯৮,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তাং-১০/০২/৯৮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শিশুদের শিক্ষার 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ব্যবস্থা,খেলাধুলা, মহিলাদের শিক্ষার ব্যবস্থা, হাঁস মুরগী পালন ইত্যাদি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১২/০২/১৯৯৮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color w:val="00B0F0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00B0F0"/>
              </w:rPr>
            </w:pPr>
            <w:r w:rsidRPr="00BB4886">
              <w:rPr>
                <w:rFonts w:ascii="Nikosh" w:eastAsia="NikoshBAN" w:hAnsi="Nikosh" w:cs="Nikosh"/>
                <w:color w:val="00B0F0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  <w:color w:val="00B0F0"/>
              </w:rPr>
            </w:pPr>
            <w:r w:rsidRPr="00BB4886">
              <w:rPr>
                <w:rFonts w:ascii="Nikosh" w:eastAsia="NikoshBAN" w:hAnsi="Nikosh" w:cs="Nikosh"/>
                <w:color w:val="00B0F0"/>
                <w:cs/>
                <w:lang w:bidi="bn-BD"/>
              </w:rPr>
              <w:t xml:space="preserve">বাংলাদেশ  সমাজসেবা কর্মচারী কল্যাণ সমিতি, জেলা সমাজসেবা কার্যালয়,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00B0F0"/>
              </w:rPr>
            </w:pPr>
            <w:r w:rsidRPr="00BB4886">
              <w:rPr>
                <w:rFonts w:ascii="Nikosh" w:eastAsia="NikoshBAN" w:hAnsi="Nikosh" w:cs="Nikosh"/>
                <w:color w:val="00B0F0"/>
                <w:cs/>
                <w:lang w:bidi="bn-BD"/>
              </w:rPr>
              <w:t xml:space="preserve">পিরোজ- ২১৪/৯৮,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00B0F0"/>
              </w:rPr>
            </w:pPr>
            <w:r w:rsidRPr="00BB4886">
              <w:rPr>
                <w:rFonts w:ascii="Nikosh" w:eastAsia="NikoshBAN" w:hAnsi="Nikosh" w:cs="Nikosh"/>
                <w:color w:val="00B0F0"/>
                <w:cs/>
                <w:lang w:bidi="bn-BD"/>
              </w:rPr>
              <w:t>তাং-২৪/০২/৯৮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00B0F0"/>
              </w:rPr>
            </w:pPr>
            <w:r w:rsidRPr="00BB4886">
              <w:rPr>
                <w:rFonts w:ascii="Nikosh" w:eastAsia="NikoshBAN" w:hAnsi="Nikosh" w:cs="Nikosh"/>
                <w:color w:val="00B0F0"/>
                <w:cs/>
                <w:lang w:bidi="bn-BD"/>
              </w:rPr>
              <w:t>কর্মচারীদের চিত্তবিনোদন, ক্রীড়া ও সাংস্কৃতিক অনুষ্ঠান, ছেলে-মেয়েদের শিক্ষা বৃত্তি প্রদান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00B0F0"/>
              </w:rPr>
            </w:pPr>
            <w:r w:rsidRPr="00BB4886">
              <w:rPr>
                <w:rFonts w:ascii="Nikosh" w:eastAsia="NikoshBAN" w:hAnsi="Nikosh" w:cs="Nikosh"/>
                <w:color w:val="00B0F0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00B0F0"/>
              </w:rPr>
            </w:pPr>
            <w:r w:rsidRPr="00BB4886">
              <w:rPr>
                <w:rFonts w:ascii="Nikosh" w:eastAsia="NikoshBAN" w:hAnsi="Nikosh" w:cs="Nikosh"/>
                <w:color w:val="00B0F0"/>
                <w:cs/>
                <w:lang w:bidi="bn-BD"/>
              </w:rPr>
              <w:t>জেলা সমাজসেবা কার্যালয় অফিস বরাদ্দ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00B0F0"/>
              </w:rPr>
            </w:pPr>
            <w:r w:rsidRPr="00BB4886">
              <w:rPr>
                <w:rFonts w:ascii="Nikosh" w:eastAsia="NikoshBAN" w:hAnsi="Nikosh" w:cs="Nikosh"/>
                <w:color w:val="00B0F0"/>
                <w:cs/>
                <w:lang w:bidi="bn-BD"/>
              </w:rPr>
              <w:t>২৬/০২/২০১২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00B0F0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লীগ্যাল এইড এন্ড সোসাল অ্যডভ্যান্সমেন্ট নেটওয়ার্ক (লীড), সদর রোড,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পিরোজ-২২১/৯৮,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২৪/৫/৯৮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দরিদ্র ও অসহায় জনগণকে আইনে সহায়তা, ক্ষুদ্র ও কুটির শিল্প স্থাপন ইত্যাদি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২৪/০৫/১৯৯৮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পিরোজপুর কালেক্টরেট কর্মচারী কল্যাণ সমিতি,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২২৭/৯৮,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তাং-০৫/০৮/৯৮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শিশুদের শিক্ষার ব্যবস্থা,খেলাধুলা, মহিলাদের শিক্ষার ব্যবস্থা, হাঁস মুরগী পালন ইত্যাদি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কালেক্টরেট ভবন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২১/০৫/১৯৯৮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আদর্শ যুব কল্যাণ সংস্থা (অযুক), গ্রাম+ডাকঃ রানীপুর, পিরোজপুর সদর,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২৩৭/৯৮,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তাং-২৭/১০/৯৮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নারীর 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মতায়ন, নির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রতা দুরীকরণ,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 ও পরিবার পরিকল্পনা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১২/০৭/২০১৫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পিপল ডেভলপমেন্ট ফাউন্ডেশন, গোডাউন রোড,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পিরোজ-২৪২/৯৯,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১০/২/৯৯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ছেলে মেয়েদের প্রাথমিক শিক্ষা ও খেলাধূলার ব্যবস্থা করা।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২৭/১১/২০১৪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অভিযাত্রীক সমাজ কল্যাণ সংস্থা, রাজারহাট,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২৫৭/৯৯,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তাং-২২/০৬/৯৯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প্রতিবন্ধী ও ভূমিহীনদের সহায়তা, মা ও শিশুর স্বাস্থ্য রা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া, পরিবার পরিকল্পনা ইত্যাদি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২৮/০১/২০১৪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মোড়লগঞ্জ কল্যান সমিতি, শিকারপুর রোড,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২৫৯/৯৯,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তাং-২৯/০৬/৯৯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দরিদ্র ও অসহায় জনগণকে আইনে সহায়তা, ক্ষুদ্র ও কুটির শিল্প স্থাপন ইত্যাদি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সৈকত, মরিচাল, হুলারহাট, পিরোজপুর। 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পিরোজ-২৬১/৯৯,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৭/৭/৯৯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নারীর 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মতায়ন, নির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রতা দুরীকরণ,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 ও পরিবার পরিকল্পনা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১৪/০৮/২০০৪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আত্ম সাহায্য কর্মসূচী (আসাক), শহীদ ফজলু সড়ক,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২৬৫/৯৯,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তাং-১৯/০৯/৯৯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দরিদ্র ও অসহায় জনগণকে আইনে সহায়তা, ক্ষুদ্র ও কুটির শিল্প স্থাপন ইত্যাদি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১৪/১০/২০১৮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পিরোজপুর জেলা কাঁচা বাজার ব্যবসায়ী 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কল্যাণ সমিতি, কাচাবাজার,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পিরোজ-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২৬৭/৯৯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২০/০৯/৯৯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দরিদ্র ও অসহায় জনগণকে 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আইনে সহায়তা, ক্ষুদ্র ও কুটির শিল্প স্থাপন ইত্যাদি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২৩/০৩/২০১৭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ষ্টার ভিশন পিরোজপুন, পিরোজপুর পৌরসভা,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২৮৫/৯৯,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তাং-২৮/১২/৯৯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মানুষের মৌলিক অধিকার সংর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ণ, স্বাস্থ্য ও পরিবার পরিকল্পনা,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 ইত্যাদি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৩০/১২/২০১২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পিরোজপুর জেলা ব্যবসায়ী কল্যাণ সমিতি, বাজার রোড,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২৯৪/০০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তাং-১০/০২/০০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প্রতিবন্ধী ও ভূমিহীনদের সহায়তা, মা ও শিশুর স্বাস্থ্য রা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া, পরিবার পরিকল্পনা ইত্যাদি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২৯/০৮/২০০৪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color w:val="00B0F0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00B0F0"/>
              </w:rPr>
            </w:pPr>
            <w:r w:rsidRPr="00BB4886">
              <w:rPr>
                <w:rFonts w:ascii="Nikosh" w:eastAsia="NikoshBAN" w:hAnsi="Nikosh" w:cs="Nikosh"/>
                <w:color w:val="00B0F0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  <w:color w:val="00B0F0"/>
              </w:rPr>
            </w:pPr>
            <w:r w:rsidRPr="00BB4886">
              <w:rPr>
                <w:rFonts w:ascii="Nikosh" w:eastAsia="NikoshBAN" w:hAnsi="Nikosh" w:cs="Nikosh"/>
                <w:color w:val="00B0F0"/>
                <w:cs/>
                <w:lang w:bidi="bn-BD"/>
              </w:rPr>
              <w:t xml:space="preserve">অফিসার্স ক্লাব, ডি,সি রোড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00B0F0"/>
              </w:rPr>
            </w:pPr>
            <w:r w:rsidRPr="00BB4886">
              <w:rPr>
                <w:rFonts w:ascii="Nikosh" w:eastAsia="NikoshBAN" w:hAnsi="Nikosh" w:cs="Nikosh"/>
                <w:color w:val="00B0F0"/>
                <w:cs/>
                <w:lang w:bidi="bn-BD"/>
              </w:rPr>
              <w:t xml:space="preserve">পিরোজ-৩০৮/২০০০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00B0F0"/>
              </w:rPr>
            </w:pPr>
            <w:r w:rsidRPr="00BB4886">
              <w:rPr>
                <w:rFonts w:ascii="Nikosh" w:eastAsia="NikoshBAN" w:hAnsi="Nikosh" w:cs="Nikosh"/>
                <w:color w:val="00B0F0"/>
                <w:cs/>
                <w:lang w:bidi="bn-BD"/>
              </w:rPr>
              <w:t>তাং ৭/৫/২০০০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00B0F0"/>
              </w:rPr>
            </w:pPr>
            <w:r w:rsidRPr="00BB4886">
              <w:rPr>
                <w:rFonts w:ascii="Nikosh" w:eastAsia="NikoshBAN" w:hAnsi="Nikosh" w:cs="Nikosh"/>
                <w:color w:val="00B0F0"/>
                <w:cs/>
                <w:lang w:bidi="bn-BD"/>
              </w:rPr>
              <w:t>প্রশি</w:t>
            </w:r>
            <w:r w:rsidRPr="00BB4886">
              <w:rPr>
                <w:rFonts w:ascii="Nikosh" w:eastAsia="NikoshBAN" w:hAnsi="Nikosh" w:cs="Nikosh"/>
                <w:color w:val="00B0F0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olor w:val="00B0F0"/>
                <w:cs/>
                <w:lang w:bidi="bn-BD"/>
              </w:rPr>
              <w:t>ণ কার্যক্রম, দিবস পালন ও অসহায় দরিদ্রদের সাহায্য করা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00B0F0"/>
              </w:rPr>
            </w:pPr>
            <w:r w:rsidRPr="00BB4886">
              <w:rPr>
                <w:rFonts w:ascii="Nikosh" w:eastAsia="NikoshBAN" w:hAnsi="Nikosh" w:cs="Nikosh"/>
                <w:color w:val="00B0F0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00B0F0"/>
              </w:rPr>
            </w:pPr>
            <w:r w:rsidRPr="00BB4886">
              <w:rPr>
                <w:rFonts w:ascii="Nikosh" w:eastAsia="NikoshBAN" w:hAnsi="Nikosh" w:cs="Nikosh"/>
                <w:color w:val="00B0F0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00B0F0"/>
              </w:rPr>
            </w:pPr>
            <w:r w:rsidRPr="00BB4886">
              <w:rPr>
                <w:rFonts w:ascii="Nikosh" w:eastAsia="NikoshBAN" w:hAnsi="Nikosh" w:cs="Nikosh"/>
                <w:color w:val="00B0F0"/>
                <w:cs/>
                <w:lang w:bidi="bn-BD"/>
              </w:rPr>
              <w:t>০৭/০৫/২০০০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00B0F0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তেরেশা ওয়েলফেয়ার সেন্টার (টি, ডবিস্নউ, সি) কলেজ রোড,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৩২২/০০,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তাং-২৮/০৬/০০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বয়স্ক, দরিদ্র, বিধবা মহিলাদের সহযোগীতা, মা ও শিশু স্বাস্থ্যসেবা, গণ ও বয়স্ক শিক্ষা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০৮/০৬/২০১৪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পাবলিক ডেভলপমেন্ট সেন্টার, মাতৃসদন রোড,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৩২৬/০০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তাং-২৮/০৮/০০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নারীর 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মতায়ন, নির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রতা দুরীকরণ,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 ও পরিবার পরিকল্পনা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১৩/১১/২০১৭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প্রত্যাশা সমাজ কল্যাণ কেন্দ্র, নামাজপুর,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৩৩০/০০,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তাং-১৮/০৯/০০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মানুষের মৌলিক অধিকার সংর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ণ, স্বাস্থ্য ও পরিবার পরিকল্পনা,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 ইত্যাদি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১৩/০৮/২০১৪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এসোসিয়েট সোশাল ইমপ্রম্নভমেন্ট ফাউন্ডেশন, (আসিফ), কুমারখালী,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পিরোজ-৩৩৫/০০,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২৫/৯/০০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বয়স্ক, দরিদ্র, অসহায় মহিলাদের সহযোগিতা, গণশিক্ষা, বয়স্ক শিক্ষা, নির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রতা দূরীকরণ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১৫/১১/২০১৮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সানরাইজ ক্লাব, মরিচাল, হুলারহাট,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পিরোজ-৩৪৫/০০,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৮/১১/০০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প্রতিবন্ধী ও ভূমিহীনদের সহায়তা, মা ও শিশুর স্বাস্থ্য রা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া, পরিবার পরিকল্পনা ইত্যাদি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০৮/১১/২০০০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ভিলেজ রিসোর্স ডেভলপমেন্ট সোসাইটি, (বি,আর,ভি,এস) মুসলিম পাড়া, পিরোজপুর পৌরসভা,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৩৫৫/০০,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তাং-১০/১২/০০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নারী, যুবক, প্রতিবন্ধীদের কল্যাণ, মাদক বিরোধী আন্দোলন, ক্রীড়া ও 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সাংস্কৃতিক 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২৫/১১/২০০৮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শেখ বাদশা ওয়েল ফেয়ার ফাউন্ডেশন,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৩৬৬/০১,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তাং-২৭/০৩/০১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নারীর 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মতায়ন, নির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রতা দুরীকরণ,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 ও পরিবার পরিকল্পনা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২৭/০৩/২০০১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সোনার বাংলা বহুমুখি মানব কল্যাণ সংস্থা, সোনার বাংলা সড়ক,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৩৬৯/০১,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তাং-১২/০৪/০১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প্রতিবন্ধী ও ভূমিহীনদের সহায়তা, মা ও শিশুর স্বাস্থ্য রা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া, পরিবার পরিকল্পনা ইত্যাদি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১২/০৪/২০০১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একতা কল্যাণ সমিতি, গ্রাম- লখাকাটী, পোঃ হুলারহাট, পিরোজপুর।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৩৮১/০১,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তাং-২৭/০৬/০১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বয়স্ক, দরিদ্র, অসহায় মহিলাদের সহযোগিতা, গণশিক্ষা, বয়স্ক শিক্ষা, নির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রতা দূরীকরণ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২৭/০৬/২০০১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কে, এম, জনকল্যাণ সংস্থা, দক্ষিণ মাছিমপুর,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৩৮৪/০১,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তাং-১০/০৭/০১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নারীর 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মতায়ন, নির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রতা দুরীকরণ,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 ও পরিবার পরিকল্পনা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২০/১০/২০০৯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ভাই ভাই সমাজ উন্নয়ন সমিতি, কুমিরমারা, হুলারহাট,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পিরোজ-৩৯২/০১, তাং০২/০৯/০১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নারী, যুবক, প্রতিবন্ধীদের কল্যাণ, মাদক বিরোধী আন্দোলন, ক্রীড়া ও সাংস্কৃতিক 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০২/০২/২০১০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ভিলেজ ডেভলপমেন্ট ফাউন্ডেশন, বড়পুল,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৪০৬/০১,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তাং-৬/১১/০১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বয়স্ক, দরিদ্র, অসহায় মহিলাদের সহযোগিতা, গণশিক্ষা, বয়স্ক শিক্ষা, নির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রতা দূরীকরণ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০৬/১১/২০০১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আর্টেমিস সোসাইটি ফর এনভায়রনমেন্টাল এ্যাডভান্সমেন্ট (এ,এস,ই,এস) উকিলপাড়া,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পিরোজ-৪০৯/০১ তাং২৭/১১/০১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শিশুদের শিক্ষার ব্যবস্থা,খেলাধুলা, মহিলাদের শিক্ষার ব্যবস্থা, হাঁস মুরগী পালন ইত্যাদি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০৮/০২/২০১৭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সেন্টার ফর সাইদার্ন ডেভলপমেন্ট (সি,এস,ডি), বাইপাশ সড়ক, পিরোজপুর সদর,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পিরোজ-৪২২/২০০২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০৯/০২/০২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নারীর 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মতায়ন, নির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রতা দুরীকরণ,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 ও পরিবার পরিকল্পনা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০৯/০৯/২০১২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সোশ্যাল এডভ্যান্স ডেভলপমেন্ট ফাউন্ডেশন, মাছিমপুর সড়ক,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পিরোজ-৪২৮/০২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৪/৩/০২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অবসরপ্রাপ্ত সরকারি কর্মচারীদের ন্যাং সংগত দাবি তুলে ধরা, পেনশন সুবিধা, স্বাস্থ্য সেবা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০৮/০৭/২০১২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চৌধুরী ফাউন্ডেশন, সি,আই,পাড়া 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পিরোজ- 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৪৪২/০২,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তাং-১৫/০৫/০২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প্রতিবন্ধী ও ভূমিহীনদের 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সহায়তা, মা ও শিশুর স্বাস্থ্য রা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া, পরিবার পরিকল্পনা ইত্যাদি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২৭/০৩/২০১২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উত্তরায়ন যুব সংঘ, হাসপাতাল সড়ক,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৪৫১/০২,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তাং-২৯/০৬/০২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প্রশি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ণ কার্যক্রম, দিবস পালন ও অসহায় দরিদ্রদের সাহায্য করা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০৬/১১/২০১৭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হিউম্যান ডেভলপমেন্ট ফাউন্ডেশন, বসমত্মপুল রোড, পিরোজপুর পৌরসভা,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৪৫৩/০২,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তাং-০৭/০৭/০২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বয়স্ক, দরিদ্র, বিধবা মহিলাদের সহযোগীতা, মা ও শিশু স্বাস্থ্যসেবা, গণ ও বয়স্ক শিক্ষা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০৮/১১/২০০৯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বন্ধুজন পিরোজপুর, পিরোজপুর পৌরসভা,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৪৬১/০২,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তাং-৬/০৮/০২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দুঃস্থ কল্যাণ কর্মকান্ড, চিত্তবিনোদন, ক্রীড়া ও সাংস্কৃতিক অনুষ্ঠান, শিক্ষা বৃত্তি প্রদান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১৫/০৫/২০০৫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এমিনেন্ট বয়েজ, পাড়ের হাট সড়ক চৌমহনী,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পিরোজ-৪৬৫/০২,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২৬/৮/০২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প্রতিবন্ধী ও ভূমিহীনদের সহায়তা, মা ও শিশুর স্বাস্থ্য রা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া, পরিবার পরিকল্পনা ইত্যাদি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০৭/১১/২০১৮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ইউনাইটেড প্রোগ্রামস ফরকোস্টাল এরিয়াস রিকনস্ট্রাকশ (উপকার), খামকাটা,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৪৮১/০২,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তাং-২৯/০২/০২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কর্মসংস্থানের ব্যবস্থা, বয়স্ক, দরিদ্র ও অসহায় মহিলাদের কল্যাণে কাজ করা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২২/১১/২০০৯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সোনালী ফাউন্ডেশন, গ্রামঃ মুক্তারকাঠী, পিরোজপুর সদর,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৪৬৮/০২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তাং-১০/০৯/০২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মানব কল্যাণ কর্মকান্ড, চিত্তবিনোদন, ক্রীড়া ও সাংস্কৃতিক অনুষ্ঠান, শিক্ষা বৃত্তি প্রদান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০৫/১২/২০০৬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মুসলিম যুব সংঘ ও পাঠাগার, থানা সড়ক,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পিরোজ-৪৯৪/০২,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২২/১২/০২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পরিবার পরিকল্পনা, চিত্তবিনোদন, ক্রীড়া ও সাংস্কৃতিক অনুষ্ঠান, শিক্ষা বৃত্তি প্রদান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০৬/০৭/২০০৫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ডেভেলপমেন্ট এডুকেশন ফর পুওর, ১৪৩০ মাছিমপুর রোড,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পিরোজ-৪৯৬/০৩ তাং০১/০১/০৩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মা ও শিশু স্বাস্থ্য, বয়স্কদের শিক্ষা, নির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রতা দুরীকরণ, যুব ও নারী কল্যাণ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০৩/১০/২০১৩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পদ্মা সামাজিক উন্নয়ন সংস্থা, পশ্চিম শিকারপুর,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৪৯৮/০৩,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তাং-২/০২/০৩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কর্মসংস্থানের ব্যবস্থা, বয়স্ক, দরিদ্র ও অসহায় মহিলাদের কল্যাণে কাজ করা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০৬/১১/২০০৬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৮০ নং পাল পাড়া সঃ প্রাঃ বিদ্যালয় কল্যাণ সমিতি, মজিদ বাড়ি সড়ক,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৪৯৯/০৩,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তাং-১৭/০২/০৩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ছেলে মেয়েদের প্রাথমিক শিক্ষা ও খেলাধূলার ব্যবস্থা করা।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১৭/০২/২০০৩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৭৯ নং উত্তর পাড়া সঃ প্রাঃ বিঃ কল্যাণ সমিতি, শিকারপুর,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৫০২/০৩,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তাং-০৯/০৩/০৩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ছেলে মেয়েদের প্রাথমিক শিক্ষা ও খেলাধূলার ব্যবস্থা করা।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০৯/০৩/২০০৩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৭৫নং উত্তর নামাজপুর সঃ প্রাঃ বিদ্যাঃ কল্যাণ সমিতি,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৫০৮/০৩,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তাং-২৫/০৩/০৩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ছেলে মেয়েদের প্রাথমিক শিক্ষা ও খেলাধূলার ব্যবস্থা করা।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২৫/০৩/২০০৩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৭৮ নং কাশেফুল উলুম সঃ প্রাঃ বিদ্যাঃ কল্যাণ সমিতি, রাজারহাট,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৫০৯/০৩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তাং-২৫/০৩/০৩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ছেলে মেয়েদের প্রাথমিক শিক্ষা ও খেলাধূলার ব্যবস্থা করা।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২৫/০৩/২০০৩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১৪নং খানাকুনিযারী সঃ প্রাঃ বিদ্যাঃ কল্যান সমিতি, খানাকুনিয়ারী,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পিরোজ-৫১০/০৩,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২৫/০৩/০৩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ছেলে মেয়েদের প্রাথমিক শিক্ষা ও খেলাধূলার ব্যবস্থা করা।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২৫/০৩/২০০৩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সালেহা আহম্মদ ফাউন্ডেশন (এস এ এফ), হাওলাদার বাড়ী, খামকাটা,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৫২১/০৩,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তাং-২৪/০৪/০৩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মা ও শিশু স্বাস্থ্য সেবা, নিরা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রতা দুরীকরণ, টাইপ শিক্ষা প্রকল্প, বয়স্ক ও শিশু শিক্ষা গ্রহণে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২৭/০৬/২০১৮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সরদার সুলতান মাহামুদ ওয়েলফেয়ার ফাউন্ডেশন, নড়াইলপাড়া,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পিরোজ-৫২২/০৩, তাং২৪/৪/০৩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বয়স্ক, দরিদ্র, বিধবা মহিলাদের সহযোগীতা, মা ও শিশু স্বাস্থ্যসেবা, গণ ও বয়স্ক শিক্ষা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০৮/০৮/২০১৮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৯২ নং কিয়ামউদ্দিন সঃ প্রাঃ বিঃ কল্যাণ সমিতি,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৫২৫/০৩,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তাং-০৪/০৫/০৩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ছেলে মেয়েদের প্রাথমিক শিক্ষা ও খেলাধূলার ব্যবস্থা করা।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০৪/০৫২০০৩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মহসীন খান ওয়েলফেয়ার ফাউন্ডেশন, পি,টি,আই, সড়ক পিরোজপুর।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পিরোজ-৫২৭/০৩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১৯/৫/০৩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মা ও শিশু স্বাস্থ্য সেবা, নিরা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রতা দুরীকরণ, টাইপ শিক্ষা প্রকল্প, বয়স্ক ও শিশু শিক্ষা গ্রহণে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০৮/১১/২০০৯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পিরোজপুর ডায়াবেটিক সমিতি, সদর রোড,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৫২৮/০৩,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তাং-২১/০৫/০৩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বহুমুত্র রোগীদের চিকিৎসা, সার্জিক্যাল, প্যাথলজিক্যাল, এক্স-রে অন্যান্য সুবিধা প্রদান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২১/০৫/২০০৩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৫০ নং পশ্চিম ডুমরিতলা সঃ প্রাঃ বিদ্যাঃ 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কল্যাণ সমিতি,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পিরোজ- 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৫৩১/০৩,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তাং-২৯/০৫/০৩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ছেলে মেয়েদের প্রাথমিক 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শিক্ষা ও খেলাধূলার ব্যবস্থা করা।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২৯/০৫/২০০৩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৫৪ নং গুয়াবাড়িয়া সঃ প্রাঃ বিদ্যালণ সমিতি,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৫৩৫/০৩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তাং-৮/০৬/০৩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ছেলে মেয়েদের প্রাথমিক শিক্ষা ও খেলাধূলার ব্যবস্থা করা।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০৮/০৬/২০০৩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ইন্টিগ্রেটেড রম্নরাল ডেভেলপমেন্ট এসোসিয়েশন (ইরডা), দশনীড় গলি,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পিরোজ-৫৩৭/০৩,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২২/৬/০৩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নারীর 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মতায়ন, নির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রতা দুরীকরণ,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 ও পরিবার পরিকল্পনা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৬৭ নং ভাইজোড়া সঃ প্রাঃ বিদ্যাঃ কল্যাণ সমিতি, নামাজপুর,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৫৪২/০৩,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তাং-২/০৭/০৩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ছেলে মেয়েদের প্রাথমিক শিক্ষা ও খেলাধূলার ব্যবস্থা করা।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০২/০৭/২০০৩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৭১নং দঃ পঃ নামাজপুর সঃ প্রাঃ বিদ্যাঃ কল্যাণ সমিতি, নামাজপুর,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৫৪৫/০৩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তাং-৫/০৭/০৩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ছেলে মেয়েদের প্রাথমিক শিক্ষা ও খেলাধূলার ব্যবস্থা করা।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০৫/০৭/২০০৩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সূর্যোদয় গ্রন্থাগার ও সমিতি, মাছিমপুর,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৫৫৪/০৩,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তাং-২১/০৭/০৩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কারিগরি শিক্ষা, পরিবার পরিকল্পনা, শিক্ষা বৃত্তি প্রদান,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২০/০৯/২০১৭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৫৩নং কুমিরমরা সঃ প্রাঃ বিদ্যালয় কল্যাণ সমিতি, হুলারহাট,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৫৫৭/০৩,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তাং-২৩/০৭/০৩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ছেলে মেয়েদের প্রাথমিক শিক্ষা ও খেলাধূলার ব্যবস্থা করা।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২৩/০৭/২০০৩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৮৩ নং আলমকাঠী সঃ প্রাঃ বিদ্যালয় কল্যাণ সমিতি, আলামকাঠী, পিরোজপুর পৌরসভা,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৫৫৮/০৩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তাং-২৭/০৭/০৩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ছেলে মেয়েদের প্রাথমিক শিক্ষা ও খেলাধূলার ব্যবস্থা করা।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২৪/০৭/২০০৩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সূচনা ওয়েলফেয়ার ফাউন্ডেশন, গ্রাম- উকিলপাড়া, পিরোজপুর পৌরসভা, পিরোজপুর।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পিরোজ-৫৬২/০৩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তারিখঃ ২৮/০৭/০৩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শিশুদের শিক্ষার ব্যবস্থা,খেলাধুলা, মহিলাদের শিক্ষার ব্যবস্থা, হাঁস মুরগী পালন ইত্যাদি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০১/০৯/২০০৯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অপরাধী সংশোধনী ও পূনর্বাসন সমিতি,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৫৭৭/০৩,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তাং-২৭/০৩/০১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অপরাধীদের সংশোধনের জন্য সকল সহায়তা, কারাগারে অবস্থানরত কয়েদীর সেবা ও সাহায্য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জেলা সমাজসেবা কার্যালয়ে পরিচালিত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১৮/০৭/২০১৭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৫২ নং বানেশ্বরপুর সঃ প্রাঃ বিদ্যালয় কল্যাণ সমিতি, ডাকঃ হুলার হাট,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৫৭৮/০৩,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তাং-০১/৯/০৩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ছেলে মেয়েদের প্রাথমিক শিক্ষা ও খেলাধূলার ব্যবস্থা করা।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০১/০৯/২০০৩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খামকাটা কৃষ্ণ নগর, সঃ প্রাঃ বিদ্যাঃ কল্যান 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সমিতি, কৃষ্ণ নগর,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পিরোজ-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৫৮৩/০৩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১৪/১০/০৩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ছেলে মেয়েদের প্রাথমিক 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শিক্ষা ও খেলাধূলার ব্যবস্থা করা।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১৪/১০/২০০৩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jc w:val="both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কাজী ওয়েল ফেয়ার ফউন্ডেশন, বাজার রোড,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পিরোজ-৫৮৯/০৩,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১/১১/০৩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ভূমিহীনদের সাহায্য সহযোগীতা, মা ও শিশু স্বাস্থ্যসেবা, সেনিটেশন, বিশুদ্ধ পানির ব্যবস্থা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০৪/০২/২০১০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৬৬ নং খামকাটা সঃ প্রাঃ বিদ্যালয় কল্যাণ সমিতি, হুলার হাট,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৬০১/০৪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তাং-০৮/০১/০৪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ছেলে মেয়েদের প্রাথমিক শিক্ষা ও খেলাধূলার ব্যবস্থা করা।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০৮/০১/২০০৪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সোসাল ডেভলপমেন্ট ফাউন্ডেশন (এসডিএস), মাছিমপুর সড়ক,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পিরোজ-৬০২/০৪ তাং৮/০১/০৪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গভীর নলকুল স্থাপন, সেনিটেশন, উন্নত শিক্ষা ও চিকিৎসা, ভূমিহীদের সাহায্য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১৩/০৯/২০০৫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ডেভলপমেন্ট অব ইলিটারেট পিপল এন্ড আনফরচুনেট (দিপু),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৬০৫/০৪,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তাং-৩১/০১/০৪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শিশুদের শিক্ষার ব্যবস্থা,খেলাধুলা, মহিলাদের শিক্ষার ব্যবস্থা, হাঁস মুরগী পালন ইত্যাদি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১৫/০৫/২০০৫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আলম যুব কল্যাণ পাঠাগার, শিকারপুর,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৬২৪/০৪,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তাং-০৫/০৬/০৪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নারীর 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মতায়ন, নির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রতা দুরীকরণ,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 ও পরিবার পরিকল্পনা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০১/১২/২০১৩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অবসরপ্রাপ্ত সরকারী কর্মচারী কল্যাণ সমিতি, সদর রোড,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৬২৬/০৪,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তাং-২২/০৬/০৪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অবসরপ্রাপ্ত সরকারি কর্মচারীদের ন্যাং সংগত দাবি তুলে ধরা, পেনশন সুবিধা, স্বাস্থ্য সেবা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৩০/১১/২০১৪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পূর্ব খানাকুনিয়ারী একতা সমিতি, খানাকুনিয়ারী, কদমতলা,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৬৩০/০৪,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তাং-৩১/০৭/০৪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প্রতিবন্ধী ও ভূমিহীনদের সহায়তা, মা ও শিশুর স্বাস্থ্য রা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া, পরিবার পরিকল্পনা ইত্যাদি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২৯/১০/২০১২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সমন্বয় পরিষদ, শহর সমাজসেবা কার্যক্রম, ৩৩০/ পাড়েরহাট সড়ক,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৬৪২/০৪,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তাং-২৭/১০/০৪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প্রশি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ণ কার্যক্রম, দিবস পালন ও অসহায় দরিদ্রদের সাহায্য করা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শহর সমাজসেবা কার্যালয় পরিচালিত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১৬/০৭/২০১৭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সোসাল ডেভলপমেন্ট সেন্টার (এসডিসি), মুক্তারকাঠী, পৌরভা,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পিরোজ-৬৫৪/০৪ তাং২২/১২/০৪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দুঃস্থ কল্যাণ কর্মকান্ড, চিত্তবিনোদন, ক্রীড়া ও সাংস্কৃতিক অনুষ্ঠান, শিক্ষা বৃত্তি প্রদান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২৫/০২/২০১৬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উম্যান ডেভলেপমেন্ট ফাউন্ডেশন (ডব্লিউ, ডি, এফ) শিকারপুর,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৬৫৬/০৪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তাং-২৮/১২/০৪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প্রতিবন্ধী ও ভূমিহীনদের সহায়তা, মা ও শিশুর স্বাস্থ্য রা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া, পরিবার পরিকল্পনা ইত্যাদি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২৭/০৯/২০১০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যুব সমাজ কল্যান সমিতি, ইসলামপাড়া,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৬৫৯/০৫,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তাং-১/০১/০৫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কর্মসংস্থানের ব্যবস্থা, বয়স্ক, দরিদ্র ও অসহায় মহিলাদের কল্যাণে কাজ করা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০৩/১২/২০০৮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জোয়ার উন্নয়ন সংস্থা, খামকাটা,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৬৬৪/০৫,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তাং-১৬/০১/০৫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মানব কল্যাণ কর্মকান্ড, চিত্তবিনোদন, ক্রীড়া ও সাংস্কৃতিক অনুষ্ঠান, শিক্ষা বৃত্তি প্রদান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২০/১০/২০০৯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color w:val="00B0F0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00B0F0"/>
              </w:rPr>
            </w:pPr>
            <w:r w:rsidRPr="00BB4886">
              <w:rPr>
                <w:rFonts w:ascii="Nikosh" w:eastAsia="NikoshBAN" w:hAnsi="Nikosh" w:cs="Nikosh"/>
                <w:color w:val="00B0F0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  <w:color w:val="00B0F0"/>
              </w:rPr>
            </w:pPr>
            <w:r w:rsidRPr="00BB4886">
              <w:rPr>
                <w:rFonts w:ascii="Nikosh" w:eastAsia="NikoshBAN" w:hAnsi="Nikosh" w:cs="Nikosh"/>
                <w:color w:val="00B0F0"/>
                <w:cs/>
                <w:lang w:bidi="bn-BD"/>
              </w:rPr>
              <w:t xml:space="preserve">উপজেলা অফিসার্স ক্লাব, সদর,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00B0F0"/>
              </w:rPr>
            </w:pPr>
            <w:r w:rsidRPr="00BB4886">
              <w:rPr>
                <w:rFonts w:ascii="Nikosh" w:eastAsia="NikoshBAN" w:hAnsi="Nikosh" w:cs="Nikosh"/>
                <w:color w:val="00B0F0"/>
                <w:cs/>
                <w:lang w:bidi="bn-BD"/>
              </w:rPr>
              <w:t>পিরোজ-৬৬৯/০৫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00B0F0"/>
              </w:rPr>
            </w:pPr>
            <w:r w:rsidRPr="00BB4886">
              <w:rPr>
                <w:rFonts w:ascii="Nikosh" w:eastAsia="NikoshBAN" w:hAnsi="Nikosh" w:cs="Nikosh"/>
                <w:color w:val="00B0F0"/>
                <w:cs/>
                <w:lang w:bidi="bn-BD"/>
              </w:rPr>
              <w:t>তাং০৬/০২/০৫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00B0F0"/>
              </w:rPr>
            </w:pPr>
            <w:r w:rsidRPr="00BB4886">
              <w:rPr>
                <w:rFonts w:ascii="Nikosh" w:eastAsia="NikoshBAN" w:hAnsi="Nikosh" w:cs="Nikosh"/>
                <w:color w:val="00B0F0"/>
                <w:cs/>
                <w:lang w:bidi="bn-BD"/>
              </w:rPr>
              <w:t>পরিবার পরিকল্পনা, চিত্তবিনোদন, ক্রীড়া ও সাংস্কৃতিক অনুষ্ঠান, শিক্ষা বৃত্তি প্রদান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00B0F0"/>
              </w:rPr>
            </w:pPr>
            <w:r w:rsidRPr="00BB4886">
              <w:rPr>
                <w:rFonts w:ascii="Nikosh" w:eastAsia="NikoshBAN" w:hAnsi="Nikosh" w:cs="Nikosh"/>
                <w:color w:val="00B0F0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00B0F0"/>
              </w:rPr>
            </w:pPr>
            <w:r w:rsidRPr="00BB4886">
              <w:rPr>
                <w:rFonts w:ascii="Nikosh" w:eastAsia="NikoshBAN" w:hAnsi="Nikosh" w:cs="Nikosh"/>
                <w:color w:val="00B0F0"/>
                <w:cs/>
                <w:lang w:bidi="bn-BD"/>
              </w:rPr>
              <w:t>উপজেলা পরিষদে অফিস বরাদ্দ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00B0F0"/>
              </w:rPr>
            </w:pPr>
            <w:r w:rsidRPr="00BB4886">
              <w:rPr>
                <w:rFonts w:ascii="Nikosh" w:eastAsia="NikoshBAN" w:hAnsi="Nikosh" w:cs="Nikosh"/>
                <w:color w:val="00B0F0"/>
                <w:cs/>
                <w:lang w:bidi="bn-BD"/>
              </w:rPr>
              <w:t>০৬/০২/২০০৫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00B0F0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গ্রামীন কর্মসংস্থান সমিতি, গ্রাম- পঃ শিকারপুর,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৬৯০/০৬, তাং১০/০৪/০৬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প্রতিবন্ধী ও ভূমিহীনদের সহায়তা, মা ও শিশুর স্বাস্থ্য রা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া, পরিবার পরিকল্পনা ইত্যাদি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১১/০৪/২০১২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সেভেন ষ্টার কল্যাণ সমিতি, পোস্ট অফিস রোড, পিরোজপুর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পিরোজ-৬৯৪/০৬,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১৭/৫/০৬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কারিগরি শিক্ষা, পরিবার পরিকল্পনা, শিক্ষা বৃত্তি প্রদান,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২৮/১০/২০০৮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সাউথ রিজিওনাল হিউম্যান সোসাইটি, গ্রাম- শেখ পাড়া,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৬৯৮/০৬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১৮/৬/০৬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গভীর নলকুল স্থাপন, সেনিটেশন, উন্নত শিক্ষা ও চিকিৎসা, ভূমিহীদের সাহায্য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১৮/০৬/২০০৬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হীরা আদর্শ সমাজকল্যাণ সংস্থা, গ্রাম- শেখপাড়া, পিরোজপুর। 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পিরোজ-৭১১/০৬,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১১/৯/০৬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প্রাথমিক শিক্ষা, পরিবার পরিকল্পনা, প্রতিবন্ধীদের সাহায্য ও মা ও শিশু স্বাস্থ্য সেবা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১৯/১২/২০১৬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গৌরব আর্থ সামাজিক উন্নয়ন সমিতি, ব্রীজরোড, পিরোজপুর।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পিরোজ-৭১৫/০৬,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তাং ১৫/১০/০৬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নারী, যুবক, প্রতিবন্ধীদের কল্যাণ, মাদক বিরোধী আন্দোলন, ক্রীড়া ও সাংস্কৃতিক 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০৮/১১/২০১৮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আয়োজন ক্লাব, পি,টি,আই রোড,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পিরোজ-৭১৬/০৬,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তাং ১৮/১০/০৬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পরিবার পরিকল্পনা, চিত্তবিনোদন, ক্রীড়া ও 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সাংস্কৃতিক অনুষ্ঠান, শিক্ষা বৃত্তি প্রদান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২৮/০১/২০১০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সৈকত সামাজিক উন্নয়ন সংস্থা ও পাঠাগার, বালিবাড়ী রোড, পিরোজপুর সদর,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পিরোজ-৭১৯/০৬,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০২/১১/০৬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প্রতিবন্ধী ও ভূমিহীনদের সহায়তা, মা ও শিশুর স্বাস্থ্য রা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া, পরিবার পরিকল্পনা ইত্যাদি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২৩/০৩/২০১৭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লামিয়া সমাজকল্যান সমিতি ও পাঠাগার, ভাইজোড়া, নামাজপুর,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পিরোজ-৭২৫/০৬,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৩০/১১/০৬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ভূমিহীনদের সাহায্য সহযোগীতা, মা ও শিশু স্বাস্থ্যসেবা, সেনিটেশন, বিশুদ্ধ পানির ব্যবস্থা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২০/০৯/২০১৭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সীমামত্ম সমাজ উন্নয়ন সমিতি, গ্রাম- শিকারপুর, পিরোজপুর 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৭২৪/০৬,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২৭/১১/০৬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কারিগরি শিক্ষা, পরিবার পরিকল্পনা, শিক্ষা বৃত্তি প্রদান,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২১/০৪/২০১৪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হেলপ দি পুওর প্রোজেক্ট প্রোগ্রাম, শিকারপুর রোড,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৭২৯/০৬,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তাং ১৩/১২/০৬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গভীর নলকুল স্থাপন, সেনিটেশন, উন্নত শিক্ষা ও চিকিৎসা, ভূমিহীদের সাহায্য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১৩/১২/২০০৬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দুরমত্ম আশা, গ্রাম-পাল পাড়া, পিরোজপুর।</w:t>
            </w:r>
          </w:p>
          <w:p w:rsidR="008C5F41" w:rsidRPr="00BB4886" w:rsidRDefault="008C5F41" w:rsidP="00114839">
            <w:pPr>
              <w:rPr>
                <w:rFonts w:ascii="Nikosh" w:hAnsi="Nikosh" w:cs="Nikosh"/>
              </w:rPr>
            </w:pP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৭৩০/০৬,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২১/১২/০৬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প্রাথমিক শিক্ষা, পরিবার পরিকল্পনা, প্রতিবন্ধীদের সাহায্য ও মা ও শিশু স্বাস্থ্য সেবা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০৭/০২/২০১৭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হাওলাদার জন কল্যাণ সংস্থা, মাছিমপুর,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৭৪৫/০৭,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১৭/৪/০৭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গভীর নলকুল স্থাপন, সেনিটেশন, উন্নত শিক্ষা ও চিকিৎসা, ভূমিহীদের সাহায্য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১০/০৬/২০১২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জনসেবা কল্যাণ সংস্থা, গ্রাম- মাছিমপুর, পিরোজপুর পৌরসভা, পিরোজপুর।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৭৫৪/০৭,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২৮/৫/০৭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রোপন, সেনিটেশন, উন্নত শিক্ষা ও চিকিৎসা, ভূমিহীদের সাহায্য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১৭/০৯/২০১৫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সেফ দি এগ্রিকালচার ফিস এন্ড এনভায়রনমেন্ট (সেফ) শিকারপুর,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 ৭৫৫/০৭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০৬/৬/০৭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ভূমিহীনদের সাহায্য সহযোগীতা, মা ও শিশু স্বাস্থ্যসেবা, সেনিটেশন, বিশুদ্ধ পানির ব্যবস্থা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০৭/০৪/২০১৪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স্যাংগুইন ডেভলেপমেন্ট এসোসিয়েশন (এস,ডি,এ) পৌরসভা রোড, 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৭৫৭/০৭,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২১/৬/০৭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বয়স্ক, দরিদ্র, অসহায় মহিলাদের সহযোগিতা, গণশিক্ষা, বয়স্ক শিক্ষা, নির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রতা দূরীকরণ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২১/০৬/২০০৭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উদয়ন আর্থ সামাজিক উন্নয়ন সংস্থা, 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শিকারপুর, পিরোজপুর পৌরসভা,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পিরোজ-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৮৪৮/০৮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২৫/১১/০৮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নারীর 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মতায়ন, নির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রতা 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দুরীকরণ,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 ও পরিবার পরিকল্পনা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১৯/০৮/২০০৯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পিরোজপুর জেলা নার্সারী মালিক কল্যাণ সমিতি, গ্রাম-৩৮৪, কালিবাড়ী রোড,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পিরোজ-৮৫৩/০৮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৩/১২/০৮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বয়স্ক, দরিদ্র, অসহায় মহিলাদের সহযোগিতা, গণশিক্ষা, বয়স্ক শিক্ষা, নির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রতা দূরীকরণ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০৩/১২/২০০৮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পিরোজপুর সদর উপজেলা প্রাক্তন সৈনিক কল্যাণ সমিতি, মাছিমপুর, বাইপাস সড়ক,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পিরোজ-৮৫৫/০৮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তাং ৩/১২/০৮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রোপন, সেনিটেশন, উন্নত শিক্ষা ও চিকিৎসা, ভূমিহীদের সাহায্য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০৩/১২/২০০৮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হরমুজ মোলস্না কল্যাণ সংস্থা (এইচএমডব্লিউএ), মাছিমপুর,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পিরোজ-৮৫৭/০৮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১৭/১২/০৮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কারিগরি শিক্ষা, পরিবার পরিকল্পনা, শিক্ষা বৃত্তি প্রদান,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১৭/১২/২০০৮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আদর্শপাড়া তরম্নণ সংঘ, গ্রাম- আদর্শপাড়া, পিরোজপুর পৌরসভা,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৮৬৮/১০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১৩/৭/১০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নারী, যুবক, প্রতিবন্ধীদের কল্যাণ, মাদক বিরোধী আন্দোলন, ক্রীড়া ও সাংস্কৃতিক 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২৪/০২/২০১৫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  <w:color w:val="00B0F0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00B0F0"/>
              </w:rPr>
            </w:pPr>
            <w:r w:rsidRPr="00BB4886">
              <w:rPr>
                <w:rFonts w:ascii="Nikosh" w:eastAsia="NikoshBAN" w:hAnsi="Nikosh" w:cs="Nikosh"/>
                <w:color w:val="00B0F0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  <w:color w:val="00B0F0"/>
              </w:rPr>
            </w:pPr>
            <w:r w:rsidRPr="00BB4886">
              <w:rPr>
                <w:rFonts w:ascii="Nikosh" w:eastAsia="NikoshBAN" w:hAnsi="Nikosh" w:cs="Nikosh"/>
                <w:color w:val="00B0F0"/>
                <w:cs/>
                <w:lang w:bidi="bn-BD"/>
              </w:rPr>
              <w:t xml:space="preserve">পিরোজপুর জেলা কর্মচারী কল্যাণ সমিতি, পুরাতন কালেক্টরেট ভবন,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00B0F0"/>
              </w:rPr>
            </w:pPr>
            <w:r w:rsidRPr="00BB4886">
              <w:rPr>
                <w:rFonts w:ascii="Nikosh" w:eastAsia="NikoshBAN" w:hAnsi="Nikosh" w:cs="Nikosh"/>
                <w:color w:val="00B0F0"/>
                <w:cs/>
                <w:lang w:bidi="bn-BD"/>
              </w:rPr>
              <w:t xml:space="preserve">পিরোজ-৮৭৭/১০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00B0F0"/>
              </w:rPr>
            </w:pPr>
            <w:r w:rsidRPr="00BB4886">
              <w:rPr>
                <w:rFonts w:ascii="Nikosh" w:eastAsia="NikoshBAN" w:hAnsi="Nikosh" w:cs="Nikosh"/>
                <w:color w:val="00B0F0"/>
                <w:cs/>
                <w:lang w:bidi="bn-BD"/>
              </w:rPr>
              <w:t>তাং ০৪/১১/১০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00B0F0"/>
              </w:rPr>
            </w:pPr>
            <w:r w:rsidRPr="00BB4886">
              <w:rPr>
                <w:rFonts w:ascii="Nikosh" w:eastAsia="NikoshBAN" w:hAnsi="Nikosh" w:cs="Nikosh"/>
                <w:color w:val="00B0F0"/>
                <w:cs/>
                <w:lang w:bidi="bn-BD"/>
              </w:rPr>
              <w:t>গভীর নলকুল স্থাপন, সেনিটেশন, উন্নত শিক্ষা ও চিকিৎসা, ভূমিহীদের সাহায্য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00B0F0"/>
              </w:rPr>
            </w:pPr>
            <w:r w:rsidRPr="00BB4886">
              <w:rPr>
                <w:rFonts w:ascii="Nikosh" w:eastAsia="NikoshBAN" w:hAnsi="Nikosh" w:cs="Nikosh"/>
                <w:color w:val="00B0F0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00B0F0"/>
              </w:rPr>
            </w:pPr>
            <w:r w:rsidRPr="00BB4886">
              <w:rPr>
                <w:rFonts w:ascii="Nikosh" w:eastAsia="NikoshBAN" w:hAnsi="Nikosh" w:cs="Nikosh"/>
                <w:color w:val="00B0F0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00B0F0"/>
              </w:rPr>
            </w:pPr>
            <w:r w:rsidRPr="00BB4886">
              <w:rPr>
                <w:rFonts w:ascii="Nikosh" w:eastAsia="NikoshBAN" w:hAnsi="Nikosh" w:cs="Nikosh"/>
                <w:color w:val="00B0F0"/>
                <w:cs/>
                <w:lang w:bidi="bn-BD"/>
              </w:rPr>
              <w:t>১২/০৭/২০১৫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  <w:color w:val="00B0F0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পিরোজপুর ব্রাদার্স ইউনিয়ন ক্লাব, শহীদ ওমর ফারম্নক সড়ক,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৮৮৬/১১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২৩/০২/১১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রোপন, সেনিটেশন, উন্নত শিক্ষা ও চিকিৎসা, ভূমিহীদের সাহায্য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২৩/০২/২০১১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সান রাইজ কল্যাণ সমিতি, গ্রাম- মধ্য নামাজপুর, পিরোজপুর পৌরসভা,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পিরোজ-৮৮৭/১১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২৪/০২/১১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নারী, যুবক, প্রতিবন্ধীদের কল্যাণ, মাদক বিরোধী আন্দোলন, ক্রীড়া ও সাংস্কৃতিক 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২৫/১০/২০১৫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মাছিমপুর একতা কল্যাণ সমিতি, গ্রাম- মাছিমপুর, পিরোজপুর পৌরসভা,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৯১০/১১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২৬/১০/১১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বয়স্ক, দরিদ্র, অসহায় মহিলাদের সহযোগিতা, গণশিক্ষা, বয়স্ক শিক্ষা, নির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রতা দূরীকরণ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২৬/১০/২০১১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পরিবর্তন, গ্রাম- পাড়েরহাট রোড, পিরোজপুর পৌরসভা,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৯১২/১১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তারিখঃ ০৭/১২/১১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গভীর নলকুল স্থাপন, সেনিটেশন, উন্নত শিক্ষা ও চিকিৎসা, ভূমিহীদের সাহায্য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০৭/১২/২০১১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মাই রাইট, গ্রাম- মাছিমপুর, পিরোজপুর 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পৌরসভা,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পিরোজ- 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৯১৩/১১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 তারিখঃ ১৫/১২/১১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নারী, যুবক, প্রতিবন্ধীদের 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কল্যাণ, মাদক বিরোধী আন্দোলন, ক্রীড়া ও সাংস্কৃতিক 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২২/০৫/২০১৮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পিরোজপুর জেলা রিপোর্টার্স ক্লাব, পুরাতন কালেক্টর ভবন, পিরোজপুর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পিরোজ-৯২০/১২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তারিখঃ ৩০/০১/১২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সাংবাদিকদের পেশাগত সামাজিক, সাংস্কৃতিক মানোন্নয়নয়নে ব্যবস্থা, বস্ত্তনিষ্ঠ সংবাদ পরিবেশন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কালেক্টর ভবন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২৫/০১/২০১৬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উত্তরায়ন যুব সমাজকল্যাণ সংস্থা, গ্রাম- বাইপাস সড়ক, পিরোজপুর পৌরসভার, পিরোজপুর।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পিরোজ-৯২১/১২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তারিখঃ ০৮/০২/১২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দুর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তা দুরীকরণ, ছাত্র-ছাত্রীদের বৃত্তি প্রদান,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রোপন, পরিবার পরিকল্পনা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০৮/০২/২০১২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অভয় অরন্য, গ্রাম- শিকারপুর, পিরোজপুর পৌরসভা, পিরোজপুর।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পিরোজ-৯২৩/১২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তারিখঃ ১২/০২/১২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নারী, যুবক, প্রতিবন্ধীদের কল্যাণ, মাদক বিরোধী আন্দোলন, ক্রীড়া ও সাংস্কৃতিক 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১২/০২/২০১২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মরিচাল বাঙলা যুব সংঘ, গ্রাম- মরিচাল, পোঃ হুলারহাট,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পিরোজ-৯৩৪/১৪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তারিখঃ ০৯/০৩/১৪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দুর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তা দুরীকরণ, ছাত্র-ছাত্রীদের বৃত্তি প্রদান,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রোপন, পরিবার পরিকল্পনা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১০/১১/২০১৫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ইউনাইটেড রয়েল ক্লাব, পাড়েরহাট রোড, পিরোজপুর। 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পিরোজ- ৯৩৫/১৪ 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তারিখঃ ১৩/০৩/১৪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নারী, যুবক, প্রতিবন্ধীদের কল্যাণ, মাদক বিরোধী আন্দোলন, ক্রীড়া ও সাংস্কৃতিক 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১৩/০৩/২০১৪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তাকওয়া সমাজ উন্নয়ন সংস্থা, কালীবাড়ী রোড, পিরোজপুর পৌরসভা, পিরোজপুর।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পিরোজ-৯৪১/১৪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তারিখঃ ০৮/০৭/১৪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দুর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তা দুরীকরণ, ছাত্র-ছাত্রীদের বৃত্তি প্রদান,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রোপন, পরিবার পরিকল্পনা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০৮/০৭/২০১৪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ফিউচার লাইফ ডেভেলপমেন্ট অর্গানাইজেশন, গ্রাম- মাছিমপুর, মসিদবাড়ী সড়ক, পিরোজপুর।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পিরোজ-৯৪৬/১৫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তারিখঃ ১০/০৩/১৫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কারিগরি শিক্ষা, পরিবার পরিকল্পনা, শিক্ষা বৃত্তি প্রদান,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১০/০৩/২০১৫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ফ্রেন্ডস ওয়েল ফেয়ার ফাউন্ডেশন, গ্রাম- ভাইজোড়া, পিরোজপুর পৌরসভা, পিরোজপুর।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পিরোজ-৯৬১/১৫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তারিখঃ ২০/১০/১৫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নারী, যুবক, প্রতিবন্ধীদের কল্যাণ, মাদক বিরোধী আন্দোলন, ক্রীড়া ও সাংস্কৃতিক 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২৫/১০/২০১৭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এডুকেশন ওয়েলফেয়ার অর্গানাইজেশন 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(ইডবিউও) গ্রাম: বসমত্মপুল, পিরোজপুর পৌরসভা, পিরোজপুর।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পিরোজ-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৯৮৩/১৬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তারিখ:২৩/১০/১৬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দুর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তা দুরীকরণ, ছাত্র-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ছাত্রীদের বৃত্তি প্রদান,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>রোপন, পরিবার পরিকল্পনা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০১/১১/২০১৭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হান্নান স্মৃতি সমাজকল্যাণ সংস্থা ও পাঠাগার, গ্রাম: ব্রাম্মনকাঠী, পিরোজপুর পৌরসভা, পিরোজপুর।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পিরোজ-৯৯০/১৭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তারিখ: ১৫/০১/১৭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নারী, যুবক, প্রতিবন্ধীদের কল্যাণ, মাদক বিরোধী আন্দোলন, ক্রীড়া ও সাংস্কৃতিক 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১৫/০১১/২০১৭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বাবুই সামাজিক উন্নয়ন সংস্থা, সদর হাসপাতাল রোড, পিরোজপুর।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পিরোজ-৯৯২/১৭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তারিখ: ১৩/০৪/১৭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নারী, যুবক, প্রতিবন্ধীদের কল্যাণ, মাদক বিরোধী আন্দোলন, ক্রীড়া ও সাংস্কৃতিক 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১৩/০৪/২০১০৭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উত্তর নামাজপুর সমাজকল্যাণ ক্লাব ও পাঠাগার, গ্রাম-উত্তর নামাজপুর, পো:+উপজেলা+জেলা: পিরোজপুর।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পিরোজ-১০০৬/১৭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তাং-০৬/১১/১৭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নারী, যুবক, প্রতিবন্ধীদের কল্যাণ, মাদক বিরোধী আন্দোলন, ক্রীড়া ও সাংস্কৃতিক 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০৬/১১/২০১৭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</w:t>
            </w:r>
            <w:bookmarkStart w:id="1" w:name="_GoBack"/>
            <w:bookmarkEnd w:id="1"/>
            <w:r w:rsidRPr="00BB4886">
              <w:rPr>
                <w:rFonts w:ascii="Nikosh" w:eastAsia="NikoshBAN" w:hAnsi="Nikosh" w:cs="Nikosh"/>
                <w:cs/>
                <w:lang w:bidi="bn-BD"/>
              </w:rPr>
              <w:t>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দু:স্থ মানব কল্যাণ সংস্থা, মঞীদ ওমর ফারম্নক সড়ক, পো:+উপজেলা+জেলা: পিরোজপুর।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পিরোজ-১০০৭/১৭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১৪/১১/১৭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নারী, যুবক, প্রতিবন্ধীদের কল্যাণ, মাদক বিরোধী আন্দোলন, ক্রীড়া ও সাংস্কৃতিক 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১৪/১১/২০১৭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হলি কেয়ার সোস্যাল অর্গানাইজেশন (এইচএসও) , গ্রাম: খামকাটা, পো:+উপজেলা +জেলা: পিরোজপুর।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পিরোজ-১০০৮/১৮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২২/০২/১৮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নারী, যুবক, প্রতিবন্ধীদের কল্যাণ, মাদক বিরোধী আন্দোলন, ক্রীড়া ও সাংস্কৃতিক 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২২/০২/২০১৮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সাপোর্ট (মানব কল্যান সংস্থা) গ্রাম- মধ্যমাছিমপুর, পো, উপজেলা ও জেলা- পিরোজপুর।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পিরোজ-১০১৩/১৮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১৯/৯/১৮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নারী, যুবক, প্রতিবন্ধীদের কল্যাণ, মাদক বিরোধী আন্দোলন, ক্রীড়া ও সাংস্কৃতিক 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১৯/০৯/২০১৮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8C5F41" w:rsidRPr="00BB4886" w:rsidTr="00AB5B98">
        <w:trPr>
          <w:gridBefore w:val="1"/>
          <w:gridAfter w:val="2"/>
          <w:wBefore w:w="17" w:type="dxa"/>
          <w:wAfter w:w="163" w:type="dxa"/>
        </w:trPr>
        <w:tc>
          <w:tcPr>
            <w:tcW w:w="1352" w:type="dxa"/>
          </w:tcPr>
          <w:p w:rsidR="008C5F41" w:rsidRPr="00AB5B98" w:rsidRDefault="008C5F41" w:rsidP="00AB5B9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258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3417" w:type="dxa"/>
          </w:tcPr>
          <w:p w:rsidR="008C5F41" w:rsidRPr="00BB4886" w:rsidRDefault="008C5F41" w:rsidP="00114839">
            <w:pPr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পিরোজপুর জেলা সার্ভেয়ার সমাজকল্যাণ সতিমি, পাড়েরহাট রোড, পো, উপজেলা ও জেলা- পিরোজপুর</w:t>
            </w:r>
          </w:p>
        </w:tc>
        <w:tc>
          <w:tcPr>
            <w:tcW w:w="1445" w:type="dxa"/>
            <w:gridSpan w:val="2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পিরোজ-১০১৫/১৮</w:t>
            </w:r>
          </w:p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তাং ২৫/০৯/১৮</w:t>
            </w:r>
          </w:p>
        </w:tc>
        <w:tc>
          <w:tcPr>
            <w:tcW w:w="2248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নারী, যুবক, প্রতিবন্ধীদের কল্যাণ, মাদক বিরোধী আন্দোলন, ভুমি সংক্রামত্ম জটিলতা নিরাসন, বৃ</w:t>
            </w:r>
            <w:r w:rsidRPr="00BB4886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t>ক্ষ</w:t>
            </w:r>
            <w:r w:rsidRPr="00BB4886">
              <w:rPr>
                <w:rFonts w:ascii="Nikosh" w:eastAsia="NikoshBAN" w:hAnsi="Nikosh" w:cs="Nikosh"/>
                <w:cs/>
                <w:lang w:bidi="bn-BD"/>
              </w:rPr>
              <w:t xml:space="preserve">রোপন </w:t>
            </w:r>
          </w:p>
        </w:tc>
        <w:tc>
          <w:tcPr>
            <w:tcW w:w="1261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020" w:type="dxa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ভাড়া</w:t>
            </w:r>
          </w:p>
        </w:tc>
        <w:tc>
          <w:tcPr>
            <w:tcW w:w="1581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  <w:r w:rsidRPr="00BB4886">
              <w:rPr>
                <w:rFonts w:ascii="Nikosh" w:eastAsia="NikoshBAN" w:hAnsi="Nikosh" w:cs="Nikosh"/>
                <w:cs/>
                <w:lang w:bidi="bn-BD"/>
              </w:rPr>
              <w:t>২৫/০৯/২০১৮</w:t>
            </w:r>
          </w:p>
        </w:tc>
        <w:tc>
          <w:tcPr>
            <w:tcW w:w="1562" w:type="dxa"/>
            <w:gridSpan w:val="5"/>
          </w:tcPr>
          <w:p w:rsidR="008C5F41" w:rsidRPr="00BB4886" w:rsidRDefault="008C5F41" w:rsidP="00114839">
            <w:pPr>
              <w:jc w:val="center"/>
              <w:rPr>
                <w:rFonts w:ascii="Nikosh" w:hAnsi="Nikosh" w:cs="Nikosh"/>
              </w:rPr>
            </w:pPr>
          </w:p>
        </w:tc>
      </w:tr>
    </w:tbl>
    <w:p w:rsidR="003959B1" w:rsidRDefault="003959B1"/>
    <w:p w:rsidR="008C5F41" w:rsidRDefault="008C5F41"/>
    <w:sectPr w:rsidR="008C5F41" w:rsidSect="008C5F41">
      <w:pgSz w:w="16834" w:h="11909" w:orient="landscape" w:code="9"/>
      <w:pgMar w:top="1008" w:right="1008" w:bottom="720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TonnyAMJ">
    <w:panose1 w:val="00000000000000000000"/>
    <w:charset w:val="00"/>
    <w:family w:val="auto"/>
    <w:pitch w:val="variable"/>
    <w:sig w:usb0="81FF8AAF" w:usb1="00000048" w:usb2="00000000" w:usb3="00000000" w:csb0="0000003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Nikosh">
    <w:altName w:val="Times New Roman"/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33CA4"/>
    <w:multiLevelType w:val="hybridMultilevel"/>
    <w:tmpl w:val="45BEE9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CC2B2A"/>
    <w:multiLevelType w:val="hybridMultilevel"/>
    <w:tmpl w:val="263E9A62"/>
    <w:lvl w:ilvl="0" w:tplc="FFFFFFFF">
      <w:start w:val="1"/>
      <w:numFmt w:val="decimal"/>
      <w:lvlText w:val="%1."/>
      <w:lvlJc w:val="left"/>
      <w:pPr>
        <w:ind w:left="540" w:hanging="360"/>
      </w:pPr>
    </w:lvl>
    <w:lvl w:ilvl="1" w:tplc="FFFFFFFF" w:tentative="1">
      <w:start w:val="1"/>
      <w:numFmt w:val="lowerLetter"/>
      <w:lvlText w:val="%2."/>
      <w:lvlJc w:val="left"/>
      <w:pPr>
        <w:ind w:left="1260" w:hanging="360"/>
      </w:pPr>
    </w:lvl>
    <w:lvl w:ilvl="2" w:tplc="FFFFFFFF" w:tentative="1">
      <w:start w:val="1"/>
      <w:numFmt w:val="lowerRoman"/>
      <w:lvlText w:val="%3."/>
      <w:lvlJc w:val="right"/>
      <w:pPr>
        <w:ind w:left="1980" w:hanging="180"/>
      </w:pPr>
    </w:lvl>
    <w:lvl w:ilvl="3" w:tplc="FFFFFFFF" w:tentative="1">
      <w:start w:val="1"/>
      <w:numFmt w:val="decimal"/>
      <w:lvlText w:val="%4."/>
      <w:lvlJc w:val="left"/>
      <w:pPr>
        <w:ind w:left="2700" w:hanging="360"/>
      </w:pPr>
    </w:lvl>
    <w:lvl w:ilvl="4" w:tplc="FFFFFFFF" w:tentative="1">
      <w:start w:val="1"/>
      <w:numFmt w:val="lowerLetter"/>
      <w:lvlText w:val="%5."/>
      <w:lvlJc w:val="left"/>
      <w:pPr>
        <w:ind w:left="3420" w:hanging="360"/>
      </w:pPr>
    </w:lvl>
    <w:lvl w:ilvl="5" w:tplc="FFFFFFFF" w:tentative="1">
      <w:start w:val="1"/>
      <w:numFmt w:val="lowerRoman"/>
      <w:lvlText w:val="%6."/>
      <w:lvlJc w:val="right"/>
      <w:pPr>
        <w:ind w:left="4140" w:hanging="180"/>
      </w:pPr>
    </w:lvl>
    <w:lvl w:ilvl="6" w:tplc="FFFFFFFF" w:tentative="1">
      <w:start w:val="1"/>
      <w:numFmt w:val="decimal"/>
      <w:lvlText w:val="%7."/>
      <w:lvlJc w:val="left"/>
      <w:pPr>
        <w:ind w:left="4860" w:hanging="360"/>
      </w:pPr>
    </w:lvl>
    <w:lvl w:ilvl="7" w:tplc="FFFFFFFF" w:tentative="1">
      <w:start w:val="1"/>
      <w:numFmt w:val="lowerLetter"/>
      <w:lvlText w:val="%8."/>
      <w:lvlJc w:val="left"/>
      <w:pPr>
        <w:ind w:left="5580" w:hanging="360"/>
      </w:pPr>
    </w:lvl>
    <w:lvl w:ilvl="8" w:tplc="FFFFFFFF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1D271858"/>
    <w:multiLevelType w:val="hybridMultilevel"/>
    <w:tmpl w:val="2854920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C025D6"/>
    <w:multiLevelType w:val="hybridMultilevel"/>
    <w:tmpl w:val="898E77E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EC0226"/>
    <w:multiLevelType w:val="hybridMultilevel"/>
    <w:tmpl w:val="12B27CE6"/>
    <w:lvl w:ilvl="0" w:tplc="5B9E4B04">
      <w:start w:val="1"/>
      <w:numFmt w:val="decimal"/>
      <w:lvlText w:val="%1."/>
      <w:lvlJc w:val="left"/>
      <w:pPr>
        <w:ind w:left="108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0433474"/>
    <w:multiLevelType w:val="hybridMultilevel"/>
    <w:tmpl w:val="2DF0CF70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7155DA"/>
    <w:multiLevelType w:val="hybridMultilevel"/>
    <w:tmpl w:val="BCC213C2"/>
    <w:lvl w:ilvl="0" w:tplc="5B9E4B04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D26E08"/>
    <w:multiLevelType w:val="hybridMultilevel"/>
    <w:tmpl w:val="DFC6282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A2C2C60"/>
    <w:multiLevelType w:val="hybridMultilevel"/>
    <w:tmpl w:val="457E4BBA"/>
    <w:lvl w:ilvl="0" w:tplc="FFFFFFFF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ascii="NikoshBAN" w:eastAsia="NikoshBAN" w:hAnsi="NikoshBAN" w:cs="NikoshB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D2D57D0"/>
    <w:multiLevelType w:val="hybridMultilevel"/>
    <w:tmpl w:val="29EEEF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303D05"/>
    <w:multiLevelType w:val="hybridMultilevel"/>
    <w:tmpl w:val="173E04C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8303855"/>
    <w:multiLevelType w:val="hybridMultilevel"/>
    <w:tmpl w:val="868AFC74"/>
    <w:lvl w:ilvl="0" w:tplc="FFFFFFF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10"/>
  </w:num>
  <w:num w:numId="5">
    <w:abstractNumId w:val="2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5"/>
  </w:num>
  <w:num w:numId="10">
    <w:abstractNumId w:val="11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AD3"/>
    <w:rsid w:val="003959B1"/>
    <w:rsid w:val="00395AD3"/>
    <w:rsid w:val="008C5F41"/>
    <w:rsid w:val="00AB5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5F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C5F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rsid w:val="008C5F41"/>
    <w:rPr>
      <w:rFonts w:ascii="SutonnyMJ" w:hAnsi="SutonnyMJ"/>
      <w:sz w:val="28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8C5F41"/>
    <w:rPr>
      <w:rFonts w:ascii="SutonnyMJ" w:eastAsia="Times New Roman" w:hAnsi="SutonnyMJ" w:cs="Times New Roman"/>
      <w:sz w:val="28"/>
      <w:szCs w:val="24"/>
      <w:lang w:val="x-none" w:eastAsia="x-none"/>
    </w:rPr>
  </w:style>
  <w:style w:type="paragraph" w:styleId="BodyText">
    <w:name w:val="Body Text"/>
    <w:basedOn w:val="Normal"/>
    <w:link w:val="BodyTextChar"/>
    <w:rsid w:val="008C5F41"/>
    <w:pPr>
      <w:spacing w:line="360" w:lineRule="auto"/>
      <w:jc w:val="both"/>
    </w:pPr>
    <w:rPr>
      <w:rFonts w:ascii="SutonnyMJ" w:hAnsi="SutonnyMJ"/>
      <w:sz w:val="28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8C5F41"/>
    <w:rPr>
      <w:rFonts w:ascii="SutonnyMJ" w:eastAsia="Times New Roman" w:hAnsi="SutonnyMJ" w:cs="Times New Roman"/>
      <w:sz w:val="28"/>
      <w:szCs w:val="24"/>
      <w:lang w:val="x-none" w:eastAsia="x-none"/>
    </w:rPr>
  </w:style>
  <w:style w:type="character" w:styleId="Emphasis">
    <w:name w:val="Emphasis"/>
    <w:qFormat/>
    <w:rsid w:val="008C5F41"/>
    <w:rPr>
      <w:i/>
      <w:iCs/>
    </w:rPr>
  </w:style>
  <w:style w:type="paragraph" w:styleId="ListParagraph">
    <w:name w:val="List Paragraph"/>
    <w:basedOn w:val="Normal"/>
    <w:uiPriority w:val="34"/>
    <w:qFormat/>
    <w:rsid w:val="008C5F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5F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C5F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rsid w:val="008C5F41"/>
    <w:rPr>
      <w:rFonts w:ascii="SutonnyMJ" w:hAnsi="SutonnyMJ"/>
      <w:sz w:val="28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8C5F41"/>
    <w:rPr>
      <w:rFonts w:ascii="SutonnyMJ" w:eastAsia="Times New Roman" w:hAnsi="SutonnyMJ" w:cs="Times New Roman"/>
      <w:sz w:val="28"/>
      <w:szCs w:val="24"/>
      <w:lang w:val="x-none" w:eastAsia="x-none"/>
    </w:rPr>
  </w:style>
  <w:style w:type="paragraph" w:styleId="BodyText">
    <w:name w:val="Body Text"/>
    <w:basedOn w:val="Normal"/>
    <w:link w:val="BodyTextChar"/>
    <w:rsid w:val="008C5F41"/>
    <w:pPr>
      <w:spacing w:line="360" w:lineRule="auto"/>
      <w:jc w:val="both"/>
    </w:pPr>
    <w:rPr>
      <w:rFonts w:ascii="SutonnyMJ" w:hAnsi="SutonnyMJ"/>
      <w:sz w:val="28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8C5F41"/>
    <w:rPr>
      <w:rFonts w:ascii="SutonnyMJ" w:eastAsia="Times New Roman" w:hAnsi="SutonnyMJ" w:cs="Times New Roman"/>
      <w:sz w:val="28"/>
      <w:szCs w:val="24"/>
      <w:lang w:val="x-none" w:eastAsia="x-none"/>
    </w:rPr>
  </w:style>
  <w:style w:type="character" w:styleId="Emphasis">
    <w:name w:val="Emphasis"/>
    <w:qFormat/>
    <w:rsid w:val="008C5F41"/>
    <w:rPr>
      <w:i/>
      <w:iCs/>
    </w:rPr>
  </w:style>
  <w:style w:type="paragraph" w:styleId="ListParagraph">
    <w:name w:val="List Paragraph"/>
    <w:basedOn w:val="Normal"/>
    <w:uiPriority w:val="34"/>
    <w:qFormat/>
    <w:rsid w:val="008C5F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56</Pages>
  <Words>18497</Words>
  <Characters>105434</Characters>
  <Application>Microsoft Office Word</Application>
  <DocSecurity>0</DocSecurity>
  <Lines>878</Lines>
  <Paragraphs>247</Paragraphs>
  <ScaleCrop>false</ScaleCrop>
  <Company/>
  <LinksUpToDate>false</LinksUpToDate>
  <CharactersWithSpaces>123684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2020-09-15T09:57:00Z</dcterms:created>
  <dcterms:modified xsi:type="dcterms:W3CDTF">2021-06-03T10:15:00Z</dcterms:modified>
</cp:coreProperties>
</file>